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4A2DCA" w14:textId="12B602EC" w:rsidR="00106901" w:rsidRPr="00106901" w:rsidRDefault="00106901" w:rsidP="00106901">
      <w:pPr>
        <w:shd w:val="clear" w:color="auto" w:fill="FFFFFF"/>
        <w:spacing w:after="100" w:afterAutospacing="1" w:line="240" w:lineRule="auto"/>
        <w:jc w:val="center"/>
        <w:outlineLvl w:val="1"/>
        <w:rPr>
          <w:rFonts w:ascii="Segoe UI" w:eastAsia="Times New Roman" w:hAnsi="Segoe UI" w:cs="Segoe UI"/>
          <w:color w:val="212529"/>
          <w:sz w:val="36"/>
          <w:szCs w:val="36"/>
        </w:rPr>
      </w:pPr>
      <w:r w:rsidRPr="00106901">
        <w:rPr>
          <w:rFonts w:ascii="Georgia" w:eastAsia="Times New Roman" w:hAnsi="Georgia" w:cs="Segoe UI"/>
          <w:color w:val="212529"/>
          <w:sz w:val="36"/>
          <w:szCs w:val="36"/>
        </w:rPr>
        <w:t xml:space="preserve">Programming Assignment </w:t>
      </w:r>
      <w:r w:rsidR="00E63A3B">
        <w:rPr>
          <w:rFonts w:ascii="Georgia" w:eastAsia="Times New Roman" w:hAnsi="Georgia" w:cs="Segoe UI"/>
          <w:color w:val="212529"/>
          <w:sz w:val="36"/>
          <w:szCs w:val="36"/>
        </w:rPr>
        <w:t>4</w:t>
      </w:r>
      <w:r w:rsidRPr="00106901">
        <w:rPr>
          <w:rFonts w:ascii="Segoe UI" w:eastAsia="Times New Roman" w:hAnsi="Segoe UI" w:cs="Segoe UI"/>
          <w:color w:val="212529"/>
          <w:sz w:val="36"/>
          <w:szCs w:val="36"/>
        </w:rPr>
        <w:br/>
      </w:r>
      <w:proofErr w:type="spellStart"/>
      <w:r w:rsidRPr="00106901">
        <w:rPr>
          <w:rFonts w:ascii="Georgia" w:eastAsia="Times New Roman" w:hAnsi="Georgia" w:cs="Segoe UI"/>
          <w:color w:val="212529"/>
          <w:sz w:val="36"/>
          <w:szCs w:val="36"/>
        </w:rPr>
        <w:t>FrequentFlyerAccount</w:t>
      </w:r>
      <w:proofErr w:type="spellEnd"/>
    </w:p>
    <w:p w14:paraId="2BBB7BC4" w14:textId="307D79BC" w:rsidR="00106901" w:rsidRPr="00106901" w:rsidRDefault="00106901" w:rsidP="00106901">
      <w:pPr>
        <w:shd w:val="clear" w:color="auto" w:fill="FFFFFF"/>
        <w:spacing w:after="0" w:line="240" w:lineRule="auto"/>
        <w:jc w:val="center"/>
        <w:rPr>
          <w:rFonts w:ascii="Segoe UI" w:eastAsia="Times New Roman" w:hAnsi="Segoe UI" w:cs="Segoe UI"/>
          <w:color w:val="212529"/>
          <w:sz w:val="23"/>
          <w:szCs w:val="23"/>
        </w:rPr>
      </w:pPr>
      <w:r w:rsidRPr="00106901">
        <w:rPr>
          <w:rFonts w:ascii="Segoe UI" w:eastAsia="Times New Roman" w:hAnsi="Segoe UI" w:cs="Segoe UI"/>
          <w:b/>
          <w:bCs/>
          <w:color w:val="212529"/>
          <w:sz w:val="23"/>
          <w:szCs w:val="23"/>
        </w:rPr>
        <w:br/>
      </w:r>
    </w:p>
    <w:p w14:paraId="5287D2E9" w14:textId="77777777" w:rsidR="00106901" w:rsidRPr="00106901" w:rsidRDefault="00106901" w:rsidP="00106901">
      <w:pPr>
        <w:shd w:val="clear" w:color="auto" w:fill="FFFFFF"/>
        <w:spacing w:after="100" w:afterAutospacing="1" w:line="240" w:lineRule="auto"/>
        <w:outlineLvl w:val="2"/>
        <w:rPr>
          <w:rFonts w:ascii="Segoe UI" w:eastAsia="Times New Roman" w:hAnsi="Segoe UI" w:cs="Segoe UI"/>
          <w:color w:val="212529"/>
          <w:sz w:val="27"/>
          <w:szCs w:val="27"/>
        </w:rPr>
      </w:pPr>
      <w:r w:rsidRPr="00106901">
        <w:rPr>
          <w:rFonts w:ascii="Georgia" w:eastAsia="Times New Roman" w:hAnsi="Georgia" w:cs="Segoe UI"/>
          <w:b/>
          <w:bCs/>
          <w:color w:val="212529"/>
          <w:sz w:val="27"/>
          <w:szCs w:val="27"/>
        </w:rPr>
        <w:t>Introduction</w:t>
      </w:r>
      <w:r w:rsidRPr="00106901">
        <w:rPr>
          <w:rFonts w:ascii="Georgia" w:eastAsia="Times New Roman" w:hAnsi="Georgia" w:cs="Segoe UI"/>
          <w:color w:val="212529"/>
          <w:sz w:val="27"/>
          <w:szCs w:val="27"/>
        </w:rPr>
        <w:t> </w:t>
      </w:r>
    </w:p>
    <w:p w14:paraId="3FB32423" w14:textId="77777777"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rFonts w:ascii="Georgia" w:eastAsia="Times New Roman" w:hAnsi="Georgia" w:cs="Segoe UI"/>
          <w:color w:val="212529"/>
          <w:sz w:val="23"/>
          <w:szCs w:val="23"/>
        </w:rPr>
        <w:t xml:space="preserve">According to Wikipedia, a frequent flyer account is an airline loyalty program designed to encourage airline customers enrolled in the program to accumulate points which may then be redeemed for air travel or other rewards.  Points earned may be based on the class of fare, distance flown on that airline or its partners, or the amount paid.  Sometimes, there are other ways to earn points such as by using a co-branded credit card rather than by air travel.  Points can be redeemed for air travel, other </w:t>
      </w:r>
      <w:proofErr w:type="gramStart"/>
      <w:r w:rsidRPr="00106901">
        <w:rPr>
          <w:rFonts w:ascii="Georgia" w:eastAsia="Times New Roman" w:hAnsi="Georgia" w:cs="Segoe UI"/>
          <w:color w:val="212529"/>
          <w:sz w:val="23"/>
          <w:szCs w:val="23"/>
        </w:rPr>
        <w:t>goods</w:t>
      </w:r>
      <w:proofErr w:type="gramEnd"/>
      <w:r w:rsidRPr="00106901">
        <w:rPr>
          <w:rFonts w:ascii="Georgia" w:eastAsia="Times New Roman" w:hAnsi="Georgia" w:cs="Segoe UI"/>
          <w:color w:val="212529"/>
          <w:sz w:val="23"/>
          <w:szCs w:val="23"/>
        </w:rPr>
        <w:t xml:space="preserve"> or services, or for increased benefits, such as travel class upgrades, airport lounge access, fast track access, or priority bookings.</w:t>
      </w:r>
    </w:p>
    <w:p w14:paraId="567E3758" w14:textId="77777777"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rFonts w:ascii="Georgia" w:eastAsia="Times New Roman" w:hAnsi="Georgia" w:cs="Segoe UI"/>
          <w:b/>
          <w:bCs/>
          <w:color w:val="212529"/>
          <w:sz w:val="23"/>
          <w:szCs w:val="23"/>
        </w:rPr>
        <w:t>Your task</w:t>
      </w:r>
    </w:p>
    <w:p w14:paraId="431E02A3" w14:textId="77777777"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rFonts w:ascii="Georgia" w:eastAsia="Times New Roman" w:hAnsi="Georgia" w:cs="Segoe UI"/>
          <w:color w:val="212529"/>
          <w:sz w:val="23"/>
          <w:szCs w:val="23"/>
        </w:rPr>
        <w:t xml:space="preserve">Your assignment is to produce </w:t>
      </w:r>
      <w:proofErr w:type="gramStart"/>
      <w:r w:rsidRPr="00106901">
        <w:rPr>
          <w:rFonts w:ascii="Georgia" w:eastAsia="Times New Roman" w:hAnsi="Georgia" w:cs="Segoe UI"/>
          <w:color w:val="212529"/>
          <w:sz w:val="23"/>
          <w:szCs w:val="23"/>
        </w:rPr>
        <w:t>a two classes</w:t>
      </w:r>
      <w:proofErr w:type="gramEnd"/>
      <w:r w:rsidRPr="00106901">
        <w:rPr>
          <w:rFonts w:ascii="Georgia" w:eastAsia="Times New Roman" w:hAnsi="Georgia" w:cs="Segoe UI"/>
          <w:color w:val="212529"/>
          <w:sz w:val="23"/>
          <w:szCs w:val="23"/>
        </w:rPr>
        <w:t xml:space="preserve"> that work together to simulate </w:t>
      </w:r>
      <w:proofErr w:type="spellStart"/>
      <w:r w:rsidRPr="00106901">
        <w:rPr>
          <w:rFonts w:ascii="Georgia" w:eastAsia="Times New Roman" w:hAnsi="Georgia" w:cs="Segoe UI"/>
          <w:color w:val="212529"/>
          <w:sz w:val="23"/>
          <w:szCs w:val="23"/>
        </w:rPr>
        <w:t>PlaneFlights</w:t>
      </w:r>
      <w:proofErr w:type="spellEnd"/>
      <w:r w:rsidRPr="00106901">
        <w:rPr>
          <w:rFonts w:ascii="Georgia" w:eastAsia="Times New Roman" w:hAnsi="Georgia" w:cs="Segoe UI"/>
          <w:color w:val="212529"/>
          <w:sz w:val="23"/>
          <w:szCs w:val="23"/>
        </w:rPr>
        <w:t xml:space="preserve"> and a </w:t>
      </w:r>
      <w:proofErr w:type="spellStart"/>
      <w:r w:rsidRPr="00106901">
        <w:rPr>
          <w:rFonts w:ascii="Georgia" w:eastAsia="Times New Roman" w:hAnsi="Georgia" w:cs="Segoe UI"/>
          <w:color w:val="212529"/>
          <w:sz w:val="23"/>
          <w:szCs w:val="23"/>
        </w:rPr>
        <w:t>FrequentFlyerAccount</w:t>
      </w:r>
      <w:proofErr w:type="spellEnd"/>
      <w:r w:rsidRPr="00106901">
        <w:rPr>
          <w:rFonts w:ascii="Georgia" w:eastAsia="Times New Roman" w:hAnsi="Georgia" w:cs="Segoe UI"/>
          <w:color w:val="212529"/>
          <w:sz w:val="23"/>
          <w:szCs w:val="23"/>
        </w:rPr>
        <w:t xml:space="preserve">.  </w:t>
      </w:r>
      <w:proofErr w:type="gramStart"/>
      <w:r w:rsidRPr="00106901">
        <w:rPr>
          <w:rFonts w:ascii="Georgia" w:eastAsia="Times New Roman" w:hAnsi="Georgia" w:cs="Segoe UI"/>
          <w:color w:val="212529"/>
          <w:sz w:val="23"/>
          <w:szCs w:val="23"/>
        </w:rPr>
        <w:t>In an effort to</w:t>
      </w:r>
      <w:proofErr w:type="gramEnd"/>
      <w:r w:rsidRPr="00106901">
        <w:rPr>
          <w:rFonts w:ascii="Georgia" w:eastAsia="Times New Roman" w:hAnsi="Georgia" w:cs="Segoe UI"/>
          <w:color w:val="212529"/>
          <w:sz w:val="23"/>
          <w:szCs w:val="23"/>
        </w:rPr>
        <w:t xml:space="preserve"> help you, the design of these two classes will be discussed here.  In addition, some sample code has been provided to assist you with this task.  Various UML diagrams are shown below to communicate the code you need to create.  Please follow the steps outlined below and </w:t>
      </w:r>
      <w:proofErr w:type="gramStart"/>
      <w:r w:rsidRPr="00106901">
        <w:rPr>
          <w:rFonts w:ascii="Georgia" w:eastAsia="Times New Roman" w:hAnsi="Georgia" w:cs="Segoe UI"/>
          <w:color w:val="212529"/>
          <w:sz w:val="23"/>
          <w:szCs w:val="23"/>
        </w:rPr>
        <w:t>don't</w:t>
      </w:r>
      <w:proofErr w:type="gramEnd"/>
      <w:r w:rsidRPr="00106901">
        <w:rPr>
          <w:rFonts w:ascii="Georgia" w:eastAsia="Times New Roman" w:hAnsi="Georgia" w:cs="Segoe UI"/>
          <w:color w:val="212529"/>
          <w:sz w:val="23"/>
          <w:szCs w:val="23"/>
        </w:rPr>
        <w:t xml:space="preserve"> jump ahead until you have finished the earlier step.</w:t>
      </w:r>
    </w:p>
    <w:p w14:paraId="7157EE9E" w14:textId="77777777"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rFonts w:ascii="Georgia" w:eastAsia="Times New Roman" w:hAnsi="Georgia" w:cs="Segoe UI"/>
          <w:color w:val="212529"/>
          <w:sz w:val="23"/>
          <w:szCs w:val="23"/>
        </w:rPr>
        <w:t xml:space="preserve">First, you will create the class </w:t>
      </w:r>
      <w:proofErr w:type="spellStart"/>
      <w:r w:rsidRPr="00106901">
        <w:rPr>
          <w:rFonts w:ascii="Georgia" w:eastAsia="Times New Roman" w:hAnsi="Georgia" w:cs="Segoe UI"/>
          <w:color w:val="212529"/>
          <w:sz w:val="23"/>
          <w:szCs w:val="23"/>
        </w:rPr>
        <w:t>PlaneFlight</w:t>
      </w:r>
      <w:proofErr w:type="spellEnd"/>
      <w:r w:rsidRPr="00106901">
        <w:rPr>
          <w:rFonts w:ascii="Georgia" w:eastAsia="Times New Roman" w:hAnsi="Georgia" w:cs="Segoe UI"/>
          <w:color w:val="212529"/>
          <w:sz w:val="23"/>
          <w:szCs w:val="23"/>
        </w:rPr>
        <w:t xml:space="preserve">.  This class represents plane trip.  Each </w:t>
      </w:r>
      <w:proofErr w:type="spellStart"/>
      <w:r w:rsidRPr="00106901">
        <w:rPr>
          <w:rFonts w:ascii="Georgia" w:eastAsia="Times New Roman" w:hAnsi="Georgia" w:cs="Segoe UI"/>
          <w:color w:val="212529"/>
          <w:sz w:val="23"/>
          <w:szCs w:val="23"/>
        </w:rPr>
        <w:t>PlaneFlight</w:t>
      </w:r>
      <w:proofErr w:type="spellEnd"/>
      <w:r w:rsidRPr="00106901">
        <w:rPr>
          <w:rFonts w:ascii="Georgia" w:eastAsia="Times New Roman" w:hAnsi="Georgia" w:cs="Segoe UI"/>
          <w:color w:val="212529"/>
          <w:sz w:val="23"/>
          <w:szCs w:val="23"/>
        </w:rPr>
        <w:t xml:space="preserve"> object has a passenger name's, a cost, a from and to city as well as the mileage associated with this trip.  All five of these parameters are provided to the </w:t>
      </w:r>
      <w:proofErr w:type="spellStart"/>
      <w:r w:rsidRPr="00106901">
        <w:rPr>
          <w:rFonts w:ascii="Georgia" w:eastAsia="Times New Roman" w:hAnsi="Georgia" w:cs="Segoe UI"/>
          <w:color w:val="212529"/>
          <w:sz w:val="23"/>
          <w:szCs w:val="23"/>
        </w:rPr>
        <w:t>PlaneFlight</w:t>
      </w:r>
      <w:proofErr w:type="spellEnd"/>
      <w:r w:rsidRPr="00106901">
        <w:rPr>
          <w:rFonts w:ascii="Georgia" w:eastAsia="Times New Roman" w:hAnsi="Georgia" w:cs="Segoe UI"/>
          <w:color w:val="212529"/>
          <w:sz w:val="23"/>
          <w:szCs w:val="23"/>
        </w:rPr>
        <w:t xml:space="preserve"> constructor.  In addition to a constructor, each data member has a public accessor and mutator operation.  The constructor and the mutator operations should enforce the following data validation rules:</w:t>
      </w:r>
      <w:r w:rsidRPr="00106901">
        <w:rPr>
          <w:rFonts w:ascii="Georgia" w:eastAsia="Times New Roman" w:hAnsi="Georgia" w:cs="Segoe UI"/>
          <w:color w:val="212529"/>
          <w:sz w:val="23"/>
          <w:szCs w:val="23"/>
        </w:rPr>
        <w:br/>
        <w:t xml:space="preserve">- a valid cost must be a value of 0 or more.  (A zero-cost flight will indicate a free flight earned by a frequent flyer.  More on that shortly...).  A </w:t>
      </w:r>
      <w:proofErr w:type="spellStart"/>
      <w:r w:rsidRPr="00106901">
        <w:rPr>
          <w:rFonts w:ascii="Georgia" w:eastAsia="Times New Roman" w:hAnsi="Georgia" w:cs="Segoe UI"/>
          <w:color w:val="212529"/>
          <w:sz w:val="23"/>
          <w:szCs w:val="23"/>
        </w:rPr>
        <w:t>PlaneFlight</w:t>
      </w:r>
      <w:proofErr w:type="spellEnd"/>
      <w:r w:rsidRPr="00106901">
        <w:rPr>
          <w:rFonts w:ascii="Georgia" w:eastAsia="Times New Roman" w:hAnsi="Georgia" w:cs="Segoe UI"/>
          <w:color w:val="212529"/>
          <w:sz w:val="23"/>
          <w:szCs w:val="23"/>
        </w:rPr>
        <w:t xml:space="preserve"> should store the value -1 to indicate when an invalid flight cost was attempted to be stored.</w:t>
      </w:r>
      <w:r w:rsidRPr="00106901">
        <w:rPr>
          <w:rFonts w:ascii="Georgia" w:eastAsia="Times New Roman" w:hAnsi="Georgia" w:cs="Segoe UI"/>
          <w:color w:val="212529"/>
          <w:sz w:val="23"/>
          <w:szCs w:val="23"/>
        </w:rPr>
        <w:br/>
        <w:t xml:space="preserve">- empty string values are not valid for either a </w:t>
      </w:r>
      <w:proofErr w:type="spellStart"/>
      <w:r w:rsidRPr="00106901">
        <w:rPr>
          <w:rFonts w:ascii="Georgia" w:eastAsia="Times New Roman" w:hAnsi="Georgia" w:cs="Segoe UI"/>
          <w:color w:val="212529"/>
          <w:sz w:val="23"/>
          <w:szCs w:val="23"/>
        </w:rPr>
        <w:t>FromCity</w:t>
      </w:r>
      <w:proofErr w:type="spellEnd"/>
      <w:r w:rsidRPr="00106901">
        <w:rPr>
          <w:rFonts w:ascii="Georgia" w:eastAsia="Times New Roman" w:hAnsi="Georgia" w:cs="Segoe UI"/>
          <w:color w:val="212529"/>
          <w:sz w:val="23"/>
          <w:szCs w:val="23"/>
        </w:rPr>
        <w:t xml:space="preserve"> or a </w:t>
      </w:r>
      <w:proofErr w:type="spellStart"/>
      <w:r w:rsidRPr="00106901">
        <w:rPr>
          <w:rFonts w:ascii="Georgia" w:eastAsia="Times New Roman" w:hAnsi="Georgia" w:cs="Segoe UI"/>
          <w:color w:val="212529"/>
          <w:sz w:val="23"/>
          <w:szCs w:val="23"/>
        </w:rPr>
        <w:t>ToCity</w:t>
      </w:r>
      <w:proofErr w:type="spellEnd"/>
      <w:r w:rsidRPr="00106901">
        <w:rPr>
          <w:rFonts w:ascii="Georgia" w:eastAsia="Times New Roman" w:hAnsi="Georgia" w:cs="Segoe UI"/>
          <w:color w:val="212529"/>
          <w:sz w:val="23"/>
          <w:szCs w:val="23"/>
        </w:rPr>
        <w:t xml:space="preserve"> value.  Additionally, the specified </w:t>
      </w:r>
      <w:proofErr w:type="spellStart"/>
      <w:r w:rsidRPr="00106901">
        <w:rPr>
          <w:rFonts w:ascii="Georgia" w:eastAsia="Times New Roman" w:hAnsi="Georgia" w:cs="Segoe UI"/>
          <w:color w:val="212529"/>
          <w:sz w:val="23"/>
          <w:szCs w:val="23"/>
        </w:rPr>
        <w:t>FromCity</w:t>
      </w:r>
      <w:proofErr w:type="spellEnd"/>
      <w:r w:rsidRPr="00106901">
        <w:rPr>
          <w:rFonts w:ascii="Georgia" w:eastAsia="Times New Roman" w:hAnsi="Georgia" w:cs="Segoe UI"/>
          <w:color w:val="212529"/>
          <w:sz w:val="23"/>
          <w:szCs w:val="23"/>
        </w:rPr>
        <w:t xml:space="preserve"> and </w:t>
      </w:r>
      <w:proofErr w:type="spellStart"/>
      <w:r w:rsidRPr="00106901">
        <w:rPr>
          <w:rFonts w:ascii="Georgia" w:eastAsia="Times New Roman" w:hAnsi="Georgia" w:cs="Segoe UI"/>
          <w:color w:val="212529"/>
          <w:sz w:val="23"/>
          <w:szCs w:val="23"/>
        </w:rPr>
        <w:t>ToCity</w:t>
      </w:r>
      <w:proofErr w:type="spellEnd"/>
      <w:r w:rsidRPr="00106901">
        <w:rPr>
          <w:rFonts w:ascii="Georgia" w:eastAsia="Times New Roman" w:hAnsi="Georgia" w:cs="Segoe UI"/>
          <w:color w:val="212529"/>
          <w:sz w:val="23"/>
          <w:szCs w:val="23"/>
        </w:rPr>
        <w:t xml:space="preserve"> must be different.  A </w:t>
      </w:r>
      <w:proofErr w:type="spellStart"/>
      <w:r w:rsidRPr="00106901">
        <w:rPr>
          <w:rFonts w:ascii="Georgia" w:eastAsia="Times New Roman" w:hAnsi="Georgia" w:cs="Segoe UI"/>
          <w:color w:val="212529"/>
          <w:sz w:val="23"/>
          <w:szCs w:val="23"/>
        </w:rPr>
        <w:t>PlaneFlight</w:t>
      </w:r>
      <w:proofErr w:type="spellEnd"/>
      <w:r w:rsidRPr="00106901">
        <w:rPr>
          <w:rFonts w:ascii="Georgia" w:eastAsia="Times New Roman" w:hAnsi="Georgia" w:cs="Segoe UI"/>
          <w:color w:val="212529"/>
          <w:sz w:val="23"/>
          <w:szCs w:val="23"/>
        </w:rPr>
        <w:t xml:space="preserve"> should ignore and not accept an invalid </w:t>
      </w:r>
      <w:proofErr w:type="spellStart"/>
      <w:r w:rsidRPr="00106901">
        <w:rPr>
          <w:rFonts w:ascii="Georgia" w:eastAsia="Times New Roman" w:hAnsi="Georgia" w:cs="Segoe UI"/>
          <w:color w:val="212529"/>
          <w:sz w:val="23"/>
          <w:szCs w:val="23"/>
        </w:rPr>
        <w:t>FromCity</w:t>
      </w:r>
      <w:proofErr w:type="spellEnd"/>
      <w:r w:rsidRPr="00106901">
        <w:rPr>
          <w:rFonts w:ascii="Georgia" w:eastAsia="Times New Roman" w:hAnsi="Georgia" w:cs="Segoe UI"/>
          <w:color w:val="212529"/>
          <w:sz w:val="23"/>
          <w:szCs w:val="23"/>
        </w:rPr>
        <w:t xml:space="preserve"> or </w:t>
      </w:r>
      <w:proofErr w:type="spellStart"/>
      <w:r w:rsidRPr="00106901">
        <w:rPr>
          <w:rFonts w:ascii="Georgia" w:eastAsia="Times New Roman" w:hAnsi="Georgia" w:cs="Segoe UI"/>
          <w:color w:val="212529"/>
          <w:sz w:val="23"/>
          <w:szCs w:val="23"/>
        </w:rPr>
        <w:t>ToCity</w:t>
      </w:r>
      <w:proofErr w:type="spellEnd"/>
      <w:r w:rsidRPr="00106901">
        <w:rPr>
          <w:rFonts w:ascii="Georgia" w:eastAsia="Times New Roman" w:hAnsi="Georgia" w:cs="Segoe UI"/>
          <w:color w:val="212529"/>
          <w:sz w:val="23"/>
          <w:szCs w:val="23"/>
        </w:rPr>
        <w:t xml:space="preserve"> value.  Similarly, the empty string is not valid for a passenger's Name.  A </w:t>
      </w:r>
      <w:proofErr w:type="spellStart"/>
      <w:r w:rsidRPr="00106901">
        <w:rPr>
          <w:rFonts w:ascii="Georgia" w:eastAsia="Times New Roman" w:hAnsi="Georgia" w:cs="Segoe UI"/>
          <w:color w:val="212529"/>
          <w:sz w:val="23"/>
          <w:szCs w:val="23"/>
        </w:rPr>
        <w:t>PlaneFlight</w:t>
      </w:r>
      <w:proofErr w:type="spellEnd"/>
      <w:r w:rsidRPr="00106901">
        <w:rPr>
          <w:rFonts w:ascii="Georgia" w:eastAsia="Times New Roman" w:hAnsi="Georgia" w:cs="Segoe UI"/>
          <w:color w:val="212529"/>
          <w:sz w:val="23"/>
          <w:szCs w:val="23"/>
        </w:rPr>
        <w:t xml:space="preserve"> should ignore and not accept an invalid Name value.</w:t>
      </w:r>
      <w:r w:rsidRPr="00106901">
        <w:rPr>
          <w:rFonts w:ascii="Georgia" w:eastAsia="Times New Roman" w:hAnsi="Georgia" w:cs="Segoe UI"/>
          <w:color w:val="212529"/>
          <w:sz w:val="23"/>
          <w:szCs w:val="23"/>
        </w:rPr>
        <w:br/>
        <w:t xml:space="preserve">- a valid mileage must be a value greater than 0.  A </w:t>
      </w:r>
      <w:proofErr w:type="spellStart"/>
      <w:r w:rsidRPr="00106901">
        <w:rPr>
          <w:rFonts w:ascii="Georgia" w:eastAsia="Times New Roman" w:hAnsi="Georgia" w:cs="Segoe UI"/>
          <w:color w:val="212529"/>
          <w:sz w:val="23"/>
          <w:szCs w:val="23"/>
        </w:rPr>
        <w:t>PlaneFlight</w:t>
      </w:r>
      <w:proofErr w:type="spellEnd"/>
      <w:r w:rsidRPr="00106901">
        <w:rPr>
          <w:rFonts w:ascii="Georgia" w:eastAsia="Times New Roman" w:hAnsi="Georgia" w:cs="Segoe UI"/>
          <w:color w:val="212529"/>
          <w:sz w:val="23"/>
          <w:szCs w:val="23"/>
        </w:rPr>
        <w:t xml:space="preserve"> should store the value -1 to indicate when an invalid mileage amount was attempted to be stored.</w:t>
      </w:r>
    </w:p>
    <w:p w14:paraId="556A2792" w14:textId="77777777"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rFonts w:ascii="Georgia" w:eastAsia="Times New Roman" w:hAnsi="Georgia" w:cs="Segoe UI"/>
          <w:color w:val="212529"/>
          <w:sz w:val="23"/>
          <w:szCs w:val="23"/>
        </w:rPr>
        <w:t>Please review the class diagram shown here:</w:t>
      </w:r>
    </w:p>
    <w:p w14:paraId="647CF5C3" w14:textId="4C4DD874"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noProof/>
        </w:rPr>
        <w:lastRenderedPageBreak/>
        <w:drawing>
          <wp:inline distT="0" distB="0" distL="0" distR="0" wp14:anchorId="6175BDA5" wp14:editId="68C881F5">
            <wp:extent cx="5943600" cy="550418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5504180"/>
                    </a:xfrm>
                    <a:prstGeom prst="rect">
                      <a:avLst/>
                    </a:prstGeom>
                  </pic:spPr>
                </pic:pic>
              </a:graphicData>
            </a:graphic>
          </wp:inline>
        </w:drawing>
      </w:r>
    </w:p>
    <w:p w14:paraId="28ED1EFF" w14:textId="77777777"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rFonts w:ascii="Georgia" w:eastAsia="Times New Roman" w:hAnsi="Georgia" w:cs="Segoe UI"/>
          <w:color w:val="212529"/>
          <w:sz w:val="23"/>
          <w:szCs w:val="23"/>
        </w:rPr>
        <w:t xml:space="preserve">Next, create the </w:t>
      </w:r>
      <w:proofErr w:type="spellStart"/>
      <w:r w:rsidRPr="00106901">
        <w:rPr>
          <w:rFonts w:ascii="Georgia" w:eastAsia="Times New Roman" w:hAnsi="Georgia" w:cs="Segoe UI"/>
          <w:color w:val="212529"/>
          <w:sz w:val="23"/>
          <w:szCs w:val="23"/>
        </w:rPr>
        <w:t>FrequentFlyerAccount</w:t>
      </w:r>
      <w:proofErr w:type="spellEnd"/>
      <w:r w:rsidRPr="00106901">
        <w:rPr>
          <w:rFonts w:ascii="Georgia" w:eastAsia="Times New Roman" w:hAnsi="Georgia" w:cs="Segoe UI"/>
          <w:color w:val="212529"/>
          <w:sz w:val="23"/>
          <w:szCs w:val="23"/>
        </w:rPr>
        <w:t xml:space="preserve"> class.  Each </w:t>
      </w:r>
      <w:proofErr w:type="spellStart"/>
      <w:r w:rsidRPr="00106901">
        <w:rPr>
          <w:rFonts w:ascii="Georgia" w:eastAsia="Times New Roman" w:hAnsi="Georgia" w:cs="Segoe UI"/>
          <w:color w:val="212529"/>
          <w:sz w:val="23"/>
          <w:szCs w:val="23"/>
        </w:rPr>
        <w:t>FrequentFlyerAccount</w:t>
      </w:r>
      <w:proofErr w:type="spellEnd"/>
      <w:r w:rsidRPr="00106901">
        <w:rPr>
          <w:rFonts w:ascii="Georgia" w:eastAsia="Times New Roman" w:hAnsi="Georgia" w:cs="Segoe UI"/>
          <w:color w:val="212529"/>
          <w:sz w:val="23"/>
          <w:szCs w:val="23"/>
        </w:rPr>
        <w:t xml:space="preserve"> object has a name associated with the account and its mileage balance.  Solely the name parameter is provided to the </w:t>
      </w:r>
      <w:proofErr w:type="spellStart"/>
      <w:r w:rsidRPr="00106901">
        <w:rPr>
          <w:rFonts w:ascii="Georgia" w:eastAsia="Times New Roman" w:hAnsi="Georgia" w:cs="Segoe UI"/>
          <w:color w:val="212529"/>
          <w:sz w:val="23"/>
          <w:szCs w:val="23"/>
        </w:rPr>
        <w:t>FrequentFlyerAccount</w:t>
      </w:r>
      <w:proofErr w:type="spellEnd"/>
      <w:r w:rsidRPr="00106901">
        <w:rPr>
          <w:rFonts w:ascii="Georgia" w:eastAsia="Times New Roman" w:hAnsi="Georgia" w:cs="Segoe UI"/>
          <w:color w:val="212529"/>
          <w:sz w:val="23"/>
          <w:szCs w:val="23"/>
        </w:rPr>
        <w:t xml:space="preserve"> constructor.  In the beginning of time, the balance should start at zero.  In addition to a constructor, each data member has a public accessor operation.  The mileage balance gets increased by adding flights to the account via calls </w:t>
      </w:r>
      <w:proofErr w:type="gramStart"/>
      <w:r w:rsidRPr="00106901">
        <w:rPr>
          <w:rFonts w:ascii="Georgia" w:eastAsia="Times New Roman" w:hAnsi="Georgia" w:cs="Segoe UI"/>
          <w:color w:val="212529"/>
          <w:sz w:val="23"/>
          <w:szCs w:val="23"/>
        </w:rPr>
        <w:t>to .</w:t>
      </w:r>
      <w:proofErr w:type="spellStart"/>
      <w:r w:rsidRPr="00106901">
        <w:rPr>
          <w:rFonts w:ascii="Georgia" w:eastAsia="Times New Roman" w:hAnsi="Georgia" w:cs="Segoe UI"/>
          <w:color w:val="212529"/>
          <w:sz w:val="23"/>
          <w:szCs w:val="23"/>
        </w:rPr>
        <w:t>addFlightToAccount</w:t>
      </w:r>
      <w:proofErr w:type="spellEnd"/>
      <w:proofErr w:type="gramEnd"/>
      <w:r w:rsidRPr="00106901">
        <w:rPr>
          <w:rFonts w:ascii="Georgia" w:eastAsia="Times New Roman" w:hAnsi="Georgia" w:cs="Segoe UI"/>
          <w:color w:val="212529"/>
          <w:sz w:val="23"/>
          <w:szCs w:val="23"/>
        </w:rPr>
        <w:t xml:space="preserve">( ... ) when the passenger's name matches the frequent flyer account name.  </w:t>
      </w:r>
      <w:proofErr w:type="gramStart"/>
      <w:r w:rsidRPr="00106901">
        <w:rPr>
          <w:rFonts w:ascii="Georgia" w:eastAsia="Times New Roman" w:hAnsi="Georgia" w:cs="Segoe UI"/>
          <w:color w:val="212529"/>
          <w:sz w:val="23"/>
          <w:szCs w:val="23"/>
        </w:rPr>
        <w:t>.</w:t>
      </w:r>
      <w:proofErr w:type="spellStart"/>
      <w:r w:rsidRPr="00106901">
        <w:rPr>
          <w:rFonts w:ascii="Georgia" w:eastAsia="Times New Roman" w:hAnsi="Georgia" w:cs="Segoe UI"/>
          <w:color w:val="212529"/>
          <w:sz w:val="23"/>
          <w:szCs w:val="23"/>
        </w:rPr>
        <w:t>addFlightToAccount</w:t>
      </w:r>
      <w:proofErr w:type="spellEnd"/>
      <w:proofErr w:type="gramEnd"/>
      <w:r w:rsidRPr="00106901">
        <w:rPr>
          <w:rFonts w:ascii="Georgia" w:eastAsia="Times New Roman" w:hAnsi="Georgia" w:cs="Segoe UI"/>
          <w:color w:val="212529"/>
          <w:sz w:val="23"/>
          <w:szCs w:val="23"/>
        </w:rPr>
        <w:t xml:space="preserve">( ... ) should return true when the names match and return false otherwise.  Free flights can be redeemed from a </w:t>
      </w:r>
      <w:proofErr w:type="spellStart"/>
      <w:r w:rsidRPr="00106901">
        <w:rPr>
          <w:rFonts w:ascii="Georgia" w:eastAsia="Times New Roman" w:hAnsi="Georgia" w:cs="Segoe UI"/>
          <w:color w:val="212529"/>
          <w:sz w:val="23"/>
          <w:szCs w:val="23"/>
        </w:rPr>
        <w:t>FrequentFlyerAccount</w:t>
      </w:r>
      <w:proofErr w:type="spellEnd"/>
      <w:r w:rsidRPr="00106901">
        <w:rPr>
          <w:rFonts w:ascii="Georgia" w:eastAsia="Times New Roman" w:hAnsi="Georgia" w:cs="Segoe UI"/>
          <w:color w:val="212529"/>
          <w:sz w:val="23"/>
          <w:szCs w:val="23"/>
        </w:rPr>
        <w:t xml:space="preserve"> via calls </w:t>
      </w:r>
      <w:proofErr w:type="gramStart"/>
      <w:r w:rsidRPr="00106901">
        <w:rPr>
          <w:rFonts w:ascii="Georgia" w:eastAsia="Times New Roman" w:hAnsi="Georgia" w:cs="Segoe UI"/>
          <w:color w:val="212529"/>
          <w:sz w:val="23"/>
          <w:szCs w:val="23"/>
        </w:rPr>
        <w:t>to .</w:t>
      </w:r>
      <w:proofErr w:type="spellStart"/>
      <w:r w:rsidRPr="00106901">
        <w:rPr>
          <w:rFonts w:ascii="Georgia" w:eastAsia="Times New Roman" w:hAnsi="Georgia" w:cs="Segoe UI"/>
          <w:color w:val="212529"/>
          <w:sz w:val="23"/>
          <w:szCs w:val="23"/>
        </w:rPr>
        <w:t>freeFlight</w:t>
      </w:r>
      <w:proofErr w:type="spellEnd"/>
      <w:proofErr w:type="gramEnd"/>
      <w:r w:rsidRPr="00106901">
        <w:rPr>
          <w:rFonts w:ascii="Georgia" w:eastAsia="Times New Roman" w:hAnsi="Georgia" w:cs="Segoe UI"/>
          <w:color w:val="212529"/>
          <w:sz w:val="23"/>
          <w:szCs w:val="23"/>
        </w:rPr>
        <w:t xml:space="preserve">( ... ) which should use the </w:t>
      </w:r>
      <w:proofErr w:type="spellStart"/>
      <w:r w:rsidRPr="00106901">
        <w:rPr>
          <w:rFonts w:ascii="Georgia" w:eastAsia="Times New Roman" w:hAnsi="Georgia" w:cs="Segoe UI"/>
          <w:color w:val="212529"/>
          <w:sz w:val="23"/>
          <w:szCs w:val="23"/>
        </w:rPr>
        <w:t>passed</w:t>
      </w:r>
      <w:proofErr w:type="spellEnd"/>
      <w:r w:rsidRPr="00106901">
        <w:rPr>
          <w:rFonts w:ascii="Georgia" w:eastAsia="Times New Roman" w:hAnsi="Georgia" w:cs="Segoe UI"/>
          <w:color w:val="212529"/>
          <w:sz w:val="23"/>
          <w:szCs w:val="23"/>
        </w:rPr>
        <w:t xml:space="preserve"> parameters to create the desired </w:t>
      </w:r>
      <w:proofErr w:type="spellStart"/>
      <w:r w:rsidRPr="00106901">
        <w:rPr>
          <w:rFonts w:ascii="Georgia" w:eastAsia="Times New Roman" w:hAnsi="Georgia" w:cs="Segoe UI"/>
          <w:color w:val="212529"/>
          <w:sz w:val="23"/>
          <w:szCs w:val="23"/>
        </w:rPr>
        <w:t>PlaneFlight</w:t>
      </w:r>
      <w:proofErr w:type="spellEnd"/>
      <w:r w:rsidRPr="00106901">
        <w:rPr>
          <w:rFonts w:ascii="Georgia" w:eastAsia="Times New Roman" w:hAnsi="Georgia" w:cs="Segoe UI"/>
          <w:color w:val="212529"/>
          <w:sz w:val="23"/>
          <w:szCs w:val="23"/>
        </w:rPr>
        <w:t xml:space="preserve"> with a zero cost, adjusting the mileage balance accordingly.  </w:t>
      </w:r>
      <w:proofErr w:type="gramStart"/>
      <w:r w:rsidRPr="00106901">
        <w:rPr>
          <w:rFonts w:ascii="Georgia" w:eastAsia="Times New Roman" w:hAnsi="Georgia" w:cs="Segoe UI"/>
          <w:color w:val="212529"/>
          <w:sz w:val="23"/>
          <w:szCs w:val="23"/>
        </w:rPr>
        <w:t>.</w:t>
      </w:r>
      <w:proofErr w:type="spellStart"/>
      <w:r w:rsidRPr="00106901">
        <w:rPr>
          <w:rFonts w:ascii="Georgia" w:eastAsia="Times New Roman" w:hAnsi="Georgia" w:cs="Segoe UI"/>
          <w:color w:val="212529"/>
          <w:sz w:val="23"/>
          <w:szCs w:val="23"/>
        </w:rPr>
        <w:t>freeFlight</w:t>
      </w:r>
      <w:proofErr w:type="spellEnd"/>
      <w:proofErr w:type="gramEnd"/>
      <w:r w:rsidRPr="00106901">
        <w:rPr>
          <w:rFonts w:ascii="Georgia" w:eastAsia="Times New Roman" w:hAnsi="Georgia" w:cs="Segoe UI"/>
          <w:color w:val="212529"/>
          <w:sz w:val="23"/>
          <w:szCs w:val="23"/>
        </w:rPr>
        <w:t xml:space="preserve">( ... ) should return true when enough of a mileage balance existed to create a free flight and return false otherwise.  A </w:t>
      </w:r>
      <w:proofErr w:type="spellStart"/>
      <w:r w:rsidRPr="00106901">
        <w:rPr>
          <w:rFonts w:ascii="Georgia" w:eastAsia="Times New Roman" w:hAnsi="Georgia" w:cs="Segoe UI"/>
          <w:color w:val="212529"/>
          <w:sz w:val="23"/>
          <w:szCs w:val="23"/>
        </w:rPr>
        <w:t>FrequentFlyerAccount</w:t>
      </w:r>
      <w:proofErr w:type="spellEnd"/>
      <w:r w:rsidRPr="00106901">
        <w:rPr>
          <w:rFonts w:ascii="Georgia" w:eastAsia="Times New Roman" w:hAnsi="Georgia" w:cs="Segoe UI"/>
          <w:color w:val="212529"/>
          <w:sz w:val="23"/>
          <w:szCs w:val="23"/>
        </w:rPr>
        <w:t xml:space="preserve"> can also be used to determine if enough of a mileage balance is available for a desired flight via calls </w:t>
      </w:r>
      <w:proofErr w:type="gramStart"/>
      <w:r w:rsidRPr="00106901">
        <w:rPr>
          <w:rFonts w:ascii="Georgia" w:eastAsia="Times New Roman" w:hAnsi="Georgia" w:cs="Segoe UI"/>
          <w:color w:val="212529"/>
          <w:sz w:val="23"/>
          <w:szCs w:val="23"/>
        </w:rPr>
        <w:t>to .</w:t>
      </w:r>
      <w:proofErr w:type="spellStart"/>
      <w:r w:rsidRPr="00106901">
        <w:rPr>
          <w:rFonts w:ascii="Georgia" w:eastAsia="Times New Roman" w:hAnsi="Georgia" w:cs="Segoe UI"/>
          <w:color w:val="212529"/>
          <w:sz w:val="23"/>
          <w:szCs w:val="23"/>
        </w:rPr>
        <w:t>canEarnFreeFlight</w:t>
      </w:r>
      <w:proofErr w:type="spellEnd"/>
      <w:proofErr w:type="gramEnd"/>
      <w:r w:rsidRPr="00106901">
        <w:rPr>
          <w:rFonts w:ascii="Georgia" w:eastAsia="Times New Roman" w:hAnsi="Georgia" w:cs="Segoe UI"/>
          <w:color w:val="212529"/>
          <w:sz w:val="23"/>
          <w:szCs w:val="23"/>
        </w:rPr>
        <w:t xml:space="preserve">( ) which returns the appropriate </w:t>
      </w:r>
      <w:proofErr w:type="spellStart"/>
      <w:r w:rsidRPr="00106901">
        <w:rPr>
          <w:rFonts w:ascii="Georgia" w:eastAsia="Times New Roman" w:hAnsi="Georgia" w:cs="Segoe UI"/>
          <w:color w:val="212529"/>
          <w:sz w:val="23"/>
          <w:szCs w:val="23"/>
        </w:rPr>
        <w:t>boolean</w:t>
      </w:r>
      <w:proofErr w:type="spellEnd"/>
      <w:r w:rsidRPr="00106901">
        <w:rPr>
          <w:rFonts w:ascii="Georgia" w:eastAsia="Times New Roman" w:hAnsi="Georgia" w:cs="Segoe UI"/>
          <w:color w:val="212529"/>
          <w:sz w:val="23"/>
          <w:szCs w:val="23"/>
        </w:rPr>
        <w:t xml:space="preserve"> answer.</w:t>
      </w:r>
    </w:p>
    <w:p w14:paraId="2BCAD85B" w14:textId="77777777"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rFonts w:ascii="Georgia" w:eastAsia="Times New Roman" w:hAnsi="Georgia" w:cs="Segoe UI"/>
          <w:color w:val="212529"/>
          <w:sz w:val="23"/>
          <w:szCs w:val="23"/>
        </w:rPr>
        <w:lastRenderedPageBreak/>
        <w:t>Please review the class diagram shown here:</w:t>
      </w:r>
    </w:p>
    <w:p w14:paraId="1FDAEBFC" w14:textId="464587B6"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noProof/>
        </w:rPr>
        <w:drawing>
          <wp:inline distT="0" distB="0" distL="0" distR="0" wp14:anchorId="74742855" wp14:editId="47DCEBB1">
            <wp:extent cx="5943600" cy="2429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429510"/>
                    </a:xfrm>
                    <a:prstGeom prst="rect">
                      <a:avLst/>
                    </a:prstGeom>
                  </pic:spPr>
                </pic:pic>
              </a:graphicData>
            </a:graphic>
          </wp:inline>
        </w:drawing>
      </w:r>
    </w:p>
    <w:p w14:paraId="2C9BDC9E" w14:textId="77777777"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rFonts w:ascii="Georgia" w:eastAsia="Times New Roman" w:hAnsi="Georgia" w:cs="Segoe UI"/>
          <w:color w:val="212529"/>
          <w:sz w:val="23"/>
          <w:szCs w:val="23"/>
        </w:rPr>
        <w:t>For this project, you will create both a .h and .</w:t>
      </w:r>
      <w:proofErr w:type="spellStart"/>
      <w:r w:rsidRPr="00106901">
        <w:rPr>
          <w:rFonts w:ascii="Georgia" w:eastAsia="Times New Roman" w:hAnsi="Georgia" w:cs="Segoe UI"/>
          <w:color w:val="212529"/>
          <w:sz w:val="23"/>
          <w:szCs w:val="23"/>
        </w:rPr>
        <w:t>cpp</w:t>
      </w:r>
      <w:proofErr w:type="spellEnd"/>
      <w:r w:rsidRPr="00106901">
        <w:rPr>
          <w:rFonts w:ascii="Georgia" w:eastAsia="Times New Roman" w:hAnsi="Georgia" w:cs="Segoe UI"/>
          <w:color w:val="212529"/>
          <w:sz w:val="23"/>
          <w:szCs w:val="23"/>
        </w:rPr>
        <w:t xml:space="preserve"> for this class.  Write some sample driver code in your </w:t>
      </w:r>
      <w:proofErr w:type="gramStart"/>
      <w:r w:rsidRPr="00106901">
        <w:rPr>
          <w:rFonts w:ascii="Georgia" w:eastAsia="Times New Roman" w:hAnsi="Georgia" w:cs="Segoe UI"/>
          <w:color w:val="212529"/>
          <w:sz w:val="23"/>
          <w:szCs w:val="23"/>
        </w:rPr>
        <w:t>main( )</w:t>
      </w:r>
      <w:proofErr w:type="gramEnd"/>
      <w:r w:rsidRPr="00106901">
        <w:rPr>
          <w:rFonts w:ascii="Georgia" w:eastAsia="Times New Roman" w:hAnsi="Georgia" w:cs="Segoe UI"/>
          <w:color w:val="212529"/>
          <w:sz w:val="23"/>
          <w:szCs w:val="23"/>
        </w:rPr>
        <w:t xml:space="preserve"> and create assertions to verify that your accessor methods are all working properly.  Some sample code is shown below to further document how this class should work.</w:t>
      </w:r>
    </w:p>
    <w:p w14:paraId="726B6A78" w14:textId="77777777"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rFonts w:ascii="Georgia" w:eastAsia="Times New Roman" w:hAnsi="Georgia" w:cs="Segoe UI"/>
          <w:color w:val="212529"/>
          <w:sz w:val="23"/>
          <w:szCs w:val="23"/>
        </w:rPr>
        <w:t>You are free to create additional public and private methods and data members as you see fit.  However, the test cases will only be driving the public methods of the two classes diagrammed here.</w:t>
      </w:r>
    </w:p>
    <w:p w14:paraId="1DE06BF7" w14:textId="77777777"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rFonts w:ascii="Georgia" w:eastAsia="Times New Roman" w:hAnsi="Georgia" w:cs="Segoe UI"/>
          <w:color w:val="212529"/>
          <w:sz w:val="23"/>
          <w:szCs w:val="23"/>
        </w:rPr>
        <w:t xml:space="preserve">The source files you turn in will be these classes and a main routine.  You can have the main routine do whatever you want, because we will rename it to something harmless, never call it, and append our own main routine to your file.  Our main routine will thoroughly test your functions.  </w:t>
      </w:r>
      <w:proofErr w:type="gramStart"/>
      <w:r w:rsidRPr="00106901">
        <w:rPr>
          <w:rFonts w:ascii="Georgia" w:eastAsia="Times New Roman" w:hAnsi="Georgia" w:cs="Segoe UI"/>
          <w:color w:val="212529"/>
          <w:sz w:val="23"/>
          <w:szCs w:val="23"/>
        </w:rPr>
        <w:t>You'll</w:t>
      </w:r>
      <w:proofErr w:type="gramEnd"/>
      <w:r w:rsidRPr="00106901">
        <w:rPr>
          <w:rFonts w:ascii="Georgia" w:eastAsia="Times New Roman" w:hAnsi="Georgia" w:cs="Segoe UI"/>
          <w:color w:val="212529"/>
          <w:sz w:val="23"/>
          <w:szCs w:val="23"/>
        </w:rPr>
        <w:t xml:space="preserve"> probably want your main routine to do the same.  If you wish, you may write additional class operation in addition to those required here.  We will not directly call any such additional operations directly.</w:t>
      </w:r>
    </w:p>
    <w:p w14:paraId="459AABA3" w14:textId="77777777"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rFonts w:ascii="Georgia" w:eastAsia="Times New Roman" w:hAnsi="Georgia" w:cs="Segoe UI"/>
          <w:color w:val="212529"/>
          <w:sz w:val="23"/>
          <w:szCs w:val="23"/>
        </w:rPr>
        <w:t xml:space="preserve">The program you turn in must build successfully, and during execution, no method may read anything from </w:t>
      </w:r>
      <w:proofErr w:type="spellStart"/>
      <w:r w:rsidRPr="00106901">
        <w:rPr>
          <w:rFonts w:ascii="Georgia" w:eastAsia="Times New Roman" w:hAnsi="Georgia" w:cs="Segoe UI"/>
          <w:color w:val="212529"/>
          <w:sz w:val="23"/>
          <w:szCs w:val="23"/>
        </w:rPr>
        <w:t>cin</w:t>
      </w:r>
      <w:proofErr w:type="spellEnd"/>
      <w:r w:rsidRPr="00106901">
        <w:rPr>
          <w:rFonts w:ascii="Georgia" w:eastAsia="Times New Roman" w:hAnsi="Georgia" w:cs="Segoe UI"/>
          <w:color w:val="212529"/>
          <w:sz w:val="23"/>
          <w:szCs w:val="23"/>
        </w:rPr>
        <w:t xml:space="preserve">.  If you want to print things out for debugging purposes, write to </w:t>
      </w:r>
      <w:proofErr w:type="spellStart"/>
      <w:r w:rsidRPr="00106901">
        <w:rPr>
          <w:rFonts w:ascii="Georgia" w:eastAsia="Times New Roman" w:hAnsi="Georgia" w:cs="Segoe UI"/>
          <w:color w:val="212529"/>
          <w:sz w:val="23"/>
          <w:szCs w:val="23"/>
        </w:rPr>
        <w:t>cerr</w:t>
      </w:r>
      <w:proofErr w:type="spellEnd"/>
      <w:r w:rsidRPr="00106901">
        <w:rPr>
          <w:rFonts w:ascii="Georgia" w:eastAsia="Times New Roman" w:hAnsi="Georgia" w:cs="Segoe UI"/>
          <w:color w:val="212529"/>
          <w:sz w:val="23"/>
          <w:szCs w:val="23"/>
        </w:rPr>
        <w:t xml:space="preserve"> instead of </w:t>
      </w:r>
      <w:proofErr w:type="spellStart"/>
      <w:r w:rsidRPr="00106901">
        <w:rPr>
          <w:rFonts w:ascii="Georgia" w:eastAsia="Times New Roman" w:hAnsi="Georgia" w:cs="Segoe UI"/>
          <w:color w:val="212529"/>
          <w:sz w:val="23"/>
          <w:szCs w:val="23"/>
        </w:rPr>
        <w:t>cout</w:t>
      </w:r>
      <w:proofErr w:type="spellEnd"/>
      <w:r w:rsidRPr="00106901">
        <w:rPr>
          <w:rFonts w:ascii="Georgia" w:eastAsia="Times New Roman" w:hAnsi="Georgia" w:cs="Segoe UI"/>
          <w:color w:val="212529"/>
          <w:sz w:val="23"/>
          <w:szCs w:val="23"/>
        </w:rPr>
        <w:t xml:space="preserve">.  When we test your program, we will cause everything written to </w:t>
      </w:r>
      <w:proofErr w:type="spellStart"/>
      <w:r w:rsidRPr="00106901">
        <w:rPr>
          <w:rFonts w:ascii="Georgia" w:eastAsia="Times New Roman" w:hAnsi="Georgia" w:cs="Segoe UI"/>
          <w:color w:val="212529"/>
          <w:sz w:val="23"/>
          <w:szCs w:val="23"/>
        </w:rPr>
        <w:t>cerr</w:t>
      </w:r>
      <w:proofErr w:type="spellEnd"/>
      <w:r w:rsidRPr="00106901">
        <w:rPr>
          <w:rFonts w:ascii="Georgia" w:eastAsia="Times New Roman" w:hAnsi="Georgia" w:cs="Segoe UI"/>
          <w:color w:val="212529"/>
          <w:sz w:val="23"/>
          <w:szCs w:val="23"/>
        </w:rPr>
        <w:t xml:space="preserve"> to be discarded instead — we will never see that output, so you may leave those debugging output statements in your program if you wish. </w:t>
      </w:r>
    </w:p>
    <w:p w14:paraId="59B75BF0" w14:textId="07CDEC65" w:rsidR="00106901" w:rsidRPr="00106901" w:rsidRDefault="00106901" w:rsidP="00106901">
      <w:pPr>
        <w:shd w:val="clear" w:color="auto" w:fill="FFFFFF"/>
        <w:spacing w:after="100" w:afterAutospacing="1" w:line="240" w:lineRule="auto"/>
        <w:rPr>
          <w:rFonts w:ascii="Segoe UI" w:eastAsia="Times New Roman" w:hAnsi="Segoe UI" w:cs="Segoe UI"/>
          <w:color w:val="212529"/>
          <w:sz w:val="23"/>
          <w:szCs w:val="23"/>
        </w:rPr>
      </w:pPr>
      <w:r w:rsidRPr="00106901">
        <w:rPr>
          <w:rFonts w:ascii="Georgia" w:eastAsia="Times New Roman" w:hAnsi="Georgia" w:cs="Segoe UI"/>
          <w:color w:val="212529"/>
          <w:sz w:val="23"/>
          <w:szCs w:val="23"/>
        </w:rPr>
        <w:t>Please read the posted </w:t>
      </w:r>
      <w:r w:rsidRPr="00106901">
        <w:rPr>
          <w:rFonts w:ascii="Georgia" w:eastAsia="Times New Roman" w:hAnsi="Georgia" w:cs="Segoe UI"/>
          <w:color w:val="005587"/>
          <w:sz w:val="23"/>
          <w:szCs w:val="23"/>
          <w:u w:val="single"/>
        </w:rPr>
        <w:t>FAQ</w:t>
      </w:r>
      <w:r w:rsidRPr="00106901">
        <w:rPr>
          <w:rFonts w:ascii="Georgia" w:eastAsia="Times New Roman" w:hAnsi="Georgia" w:cs="Segoe UI"/>
          <w:color w:val="212529"/>
          <w:sz w:val="23"/>
          <w:szCs w:val="23"/>
        </w:rPr>
        <w:t> for further assistance.</w:t>
      </w:r>
    </w:p>
    <w:p w14:paraId="66C8DE80" w14:textId="77777777" w:rsidR="00106901" w:rsidRPr="00106901" w:rsidRDefault="00106901" w:rsidP="00106901">
      <w:pPr>
        <w:shd w:val="clear" w:color="auto" w:fill="FFFFFF"/>
        <w:spacing w:after="100" w:afterAutospacing="1" w:line="240" w:lineRule="auto"/>
        <w:outlineLvl w:val="2"/>
        <w:rPr>
          <w:rFonts w:ascii="Segoe UI" w:eastAsia="Times New Roman" w:hAnsi="Segoe UI" w:cs="Segoe UI"/>
          <w:color w:val="212529"/>
          <w:sz w:val="27"/>
          <w:szCs w:val="27"/>
        </w:rPr>
      </w:pPr>
      <w:r w:rsidRPr="00106901">
        <w:rPr>
          <w:rFonts w:ascii="Georgia" w:eastAsia="Times New Roman" w:hAnsi="Georgia" w:cs="Segoe UI"/>
          <w:b/>
          <w:bCs/>
          <w:color w:val="212529"/>
          <w:sz w:val="27"/>
          <w:szCs w:val="27"/>
        </w:rPr>
        <w:t>Programming Guidelines</w:t>
      </w:r>
    </w:p>
    <w:p w14:paraId="430CAF63" w14:textId="77777777" w:rsidR="00106901" w:rsidRPr="00106901" w:rsidRDefault="00106901" w:rsidP="00106901">
      <w:pPr>
        <w:spacing w:after="100" w:afterAutospacing="1" w:line="240" w:lineRule="auto"/>
        <w:rPr>
          <w:rFonts w:ascii="Segoe UI" w:eastAsia="Times New Roman" w:hAnsi="Segoe UI" w:cs="Segoe UI"/>
          <w:color w:val="212529"/>
          <w:sz w:val="23"/>
          <w:szCs w:val="23"/>
          <w:shd w:val="clear" w:color="auto" w:fill="FFFFFF"/>
        </w:rPr>
      </w:pPr>
      <w:r w:rsidRPr="00106901">
        <w:rPr>
          <w:rFonts w:ascii="Georgia" w:eastAsia="Times New Roman" w:hAnsi="Georgia" w:cs="Segoe UI"/>
          <w:color w:val="212529"/>
          <w:sz w:val="23"/>
          <w:szCs w:val="23"/>
          <w:shd w:val="clear" w:color="auto" w:fill="FFFFFF"/>
        </w:rPr>
        <w:t>Your program must </w:t>
      </w:r>
      <w:proofErr w:type="gramStart"/>
      <w:r w:rsidRPr="00106901">
        <w:rPr>
          <w:rFonts w:ascii="Georgia" w:eastAsia="Times New Roman" w:hAnsi="Georgia" w:cs="Segoe UI"/>
          <w:i/>
          <w:iCs/>
          <w:color w:val="212529"/>
          <w:sz w:val="23"/>
          <w:szCs w:val="23"/>
          <w:shd w:val="clear" w:color="auto" w:fill="FFFFFF"/>
        </w:rPr>
        <w:t>not</w:t>
      </w:r>
      <w:r w:rsidRPr="00106901">
        <w:rPr>
          <w:rFonts w:ascii="Segoe UI" w:eastAsia="Times New Roman" w:hAnsi="Segoe UI" w:cs="Segoe UI"/>
          <w:color w:val="212529"/>
          <w:sz w:val="23"/>
          <w:szCs w:val="23"/>
          <w:shd w:val="clear" w:color="auto" w:fill="FFFFFF"/>
        </w:rPr>
        <w:t> </w:t>
      </w:r>
      <w:r w:rsidRPr="00106901">
        <w:rPr>
          <w:rFonts w:ascii="Georgia" w:eastAsia="Times New Roman" w:hAnsi="Georgia" w:cs="Segoe UI"/>
          <w:color w:val="212529"/>
          <w:sz w:val="23"/>
          <w:szCs w:val="23"/>
          <w:shd w:val="clear" w:color="auto" w:fill="FFFFFF"/>
        </w:rPr>
        <w:t> use</w:t>
      </w:r>
      <w:proofErr w:type="gramEnd"/>
      <w:r w:rsidRPr="00106901">
        <w:rPr>
          <w:rFonts w:ascii="Georgia" w:eastAsia="Times New Roman" w:hAnsi="Georgia" w:cs="Segoe UI"/>
          <w:color w:val="212529"/>
          <w:sz w:val="23"/>
          <w:szCs w:val="23"/>
          <w:shd w:val="clear" w:color="auto" w:fill="FFFFFF"/>
        </w:rPr>
        <w:t xml:space="preserve"> any function templates from the algorithms portion of the Standard C++ library or use STL &lt;list&gt; or &lt;vector&gt;. If you </w:t>
      </w:r>
      <w:proofErr w:type="gramStart"/>
      <w:r w:rsidRPr="00106901">
        <w:rPr>
          <w:rFonts w:ascii="Georgia" w:eastAsia="Times New Roman" w:hAnsi="Georgia" w:cs="Segoe UI"/>
          <w:color w:val="212529"/>
          <w:sz w:val="23"/>
          <w:szCs w:val="23"/>
          <w:shd w:val="clear" w:color="auto" w:fill="FFFFFF"/>
        </w:rPr>
        <w:t>don't</w:t>
      </w:r>
      <w:proofErr w:type="gramEnd"/>
      <w:r w:rsidRPr="00106901">
        <w:rPr>
          <w:rFonts w:ascii="Georgia" w:eastAsia="Times New Roman" w:hAnsi="Georgia" w:cs="Segoe UI"/>
          <w:color w:val="212529"/>
          <w:sz w:val="23"/>
          <w:szCs w:val="23"/>
          <w:shd w:val="clear" w:color="auto" w:fill="FFFFFF"/>
        </w:rPr>
        <w:t xml:space="preserve"> know what the previous sentence is talking about, you have nothing to worry about. Additionally, your code </w:t>
      </w:r>
      <w:r w:rsidRPr="00106901">
        <w:rPr>
          <w:rFonts w:ascii="Georgia" w:eastAsia="Times New Roman" w:hAnsi="Georgia" w:cs="Segoe UI"/>
          <w:color w:val="212529"/>
          <w:sz w:val="23"/>
          <w:szCs w:val="23"/>
          <w:shd w:val="clear" w:color="auto" w:fill="FFFFFF"/>
        </w:rPr>
        <w:lastRenderedPageBreak/>
        <w:t>must </w:t>
      </w:r>
      <w:r w:rsidRPr="00106901">
        <w:rPr>
          <w:rFonts w:ascii="Georgia" w:eastAsia="Times New Roman" w:hAnsi="Georgia" w:cs="Segoe UI"/>
          <w:i/>
          <w:iCs/>
          <w:color w:val="212529"/>
          <w:sz w:val="23"/>
          <w:szCs w:val="23"/>
          <w:shd w:val="clear" w:color="auto" w:fill="FFFFFF"/>
        </w:rPr>
        <w:t>not</w:t>
      </w:r>
      <w:r w:rsidRPr="00106901">
        <w:rPr>
          <w:rFonts w:ascii="Georgia" w:eastAsia="Times New Roman" w:hAnsi="Georgia" w:cs="Segoe UI"/>
          <w:color w:val="212529"/>
          <w:sz w:val="23"/>
          <w:szCs w:val="23"/>
          <w:shd w:val="clear" w:color="auto" w:fill="FFFFFF"/>
        </w:rPr>
        <w:t> use any global variables which are variables declared outside the scope of your individual functions.</w:t>
      </w:r>
    </w:p>
    <w:p w14:paraId="58B14F77" w14:textId="77777777" w:rsidR="00106901" w:rsidRPr="00106901" w:rsidRDefault="00106901" w:rsidP="00106901">
      <w:pPr>
        <w:spacing w:after="100" w:afterAutospacing="1" w:line="240" w:lineRule="auto"/>
        <w:rPr>
          <w:rFonts w:ascii="Segoe UI" w:eastAsia="Times New Roman" w:hAnsi="Segoe UI" w:cs="Segoe UI"/>
          <w:color w:val="212529"/>
          <w:sz w:val="23"/>
          <w:szCs w:val="23"/>
          <w:shd w:val="clear" w:color="auto" w:fill="FFFFFF"/>
        </w:rPr>
      </w:pPr>
      <w:r w:rsidRPr="00106901">
        <w:rPr>
          <w:rFonts w:ascii="Georgia" w:eastAsia="Times New Roman" w:hAnsi="Georgia" w:cs="Segoe UI"/>
          <w:color w:val="212529"/>
          <w:sz w:val="23"/>
          <w:szCs w:val="23"/>
          <w:shd w:val="clear" w:color="auto" w:fill="FFFFFF"/>
        </w:rPr>
        <w:t>Your program must build successfully under both Visual C++ and either clang++ or g++.</w:t>
      </w:r>
    </w:p>
    <w:p w14:paraId="254274A7" w14:textId="77777777" w:rsidR="00106901" w:rsidRPr="00106901" w:rsidRDefault="00106901" w:rsidP="00106901">
      <w:pPr>
        <w:spacing w:after="100" w:afterAutospacing="1" w:line="240" w:lineRule="auto"/>
        <w:rPr>
          <w:rFonts w:ascii="Segoe UI" w:eastAsia="Times New Roman" w:hAnsi="Segoe UI" w:cs="Segoe UI"/>
          <w:color w:val="212529"/>
          <w:sz w:val="23"/>
          <w:szCs w:val="23"/>
          <w:shd w:val="clear" w:color="auto" w:fill="FFFFFF"/>
        </w:rPr>
      </w:pPr>
      <w:r w:rsidRPr="00106901">
        <w:rPr>
          <w:rFonts w:ascii="Georgia" w:eastAsia="Times New Roman" w:hAnsi="Georgia" w:cs="Segoe UI"/>
          <w:color w:val="212529"/>
          <w:sz w:val="23"/>
          <w:szCs w:val="23"/>
          <w:shd w:val="clear" w:color="auto" w:fill="FFFFFF"/>
        </w:rPr>
        <w:t>The correctness of your program must not depend on undefined program behavior. </w:t>
      </w:r>
    </w:p>
    <w:p w14:paraId="0181FE24" w14:textId="77777777" w:rsidR="00106901" w:rsidRPr="00106901" w:rsidRDefault="00106901" w:rsidP="00106901">
      <w:pPr>
        <w:spacing w:after="100" w:afterAutospacing="1" w:line="240" w:lineRule="auto"/>
        <w:rPr>
          <w:rFonts w:ascii="Segoe UI" w:eastAsia="Times New Roman" w:hAnsi="Segoe UI" w:cs="Segoe UI"/>
          <w:color w:val="212529"/>
          <w:sz w:val="23"/>
          <w:szCs w:val="23"/>
          <w:shd w:val="clear" w:color="auto" w:fill="FFFFFF"/>
        </w:rPr>
      </w:pPr>
      <w:r w:rsidRPr="00106901">
        <w:rPr>
          <w:rFonts w:ascii="Georgia" w:eastAsia="Times New Roman" w:hAnsi="Georgia" w:cs="Segoe UI"/>
          <w:color w:val="212529"/>
          <w:sz w:val="23"/>
          <w:szCs w:val="23"/>
          <w:shd w:val="clear" w:color="auto" w:fill="FFFFFF"/>
        </w:rPr>
        <w:t>What you will turn in for this assignment is a zip file containing the following 6 files and nothing more:</w:t>
      </w:r>
    </w:p>
    <w:p w14:paraId="72FF6BE3" w14:textId="77777777" w:rsidR="00106901" w:rsidRPr="00106901" w:rsidRDefault="00106901" w:rsidP="00106901">
      <w:pPr>
        <w:numPr>
          <w:ilvl w:val="0"/>
          <w:numId w:val="1"/>
        </w:numPr>
        <w:spacing w:after="100" w:afterAutospacing="1" w:line="240" w:lineRule="auto"/>
        <w:rPr>
          <w:rFonts w:ascii="Segoe UI" w:eastAsia="Times New Roman" w:hAnsi="Segoe UI" w:cs="Segoe UI"/>
          <w:color w:val="212529"/>
          <w:sz w:val="23"/>
          <w:szCs w:val="23"/>
          <w:shd w:val="clear" w:color="auto" w:fill="FFFFFF"/>
        </w:rPr>
      </w:pPr>
      <w:r w:rsidRPr="00106901">
        <w:rPr>
          <w:rFonts w:ascii="Georgia" w:eastAsia="Times New Roman" w:hAnsi="Georgia" w:cs="Segoe UI"/>
          <w:color w:val="212529"/>
          <w:sz w:val="23"/>
          <w:szCs w:val="23"/>
          <w:shd w:val="clear" w:color="auto" w:fill="FFFFFF"/>
        </w:rPr>
        <w:t>The text files named </w:t>
      </w:r>
      <w:proofErr w:type="spellStart"/>
      <w:r w:rsidRPr="00106901">
        <w:rPr>
          <w:rFonts w:ascii="Georgia" w:eastAsia="Times New Roman" w:hAnsi="Georgia" w:cs="Segoe UI"/>
          <w:b/>
          <w:bCs/>
          <w:color w:val="212529"/>
          <w:sz w:val="23"/>
          <w:szCs w:val="23"/>
          <w:shd w:val="clear" w:color="auto" w:fill="FFFFFF"/>
        </w:rPr>
        <w:t>PlaneFlight.h</w:t>
      </w:r>
      <w:proofErr w:type="spellEnd"/>
      <w:r w:rsidRPr="00106901">
        <w:rPr>
          <w:rFonts w:ascii="Georgia" w:eastAsia="Times New Roman" w:hAnsi="Georgia" w:cs="Segoe UI"/>
          <w:color w:val="212529"/>
          <w:sz w:val="23"/>
          <w:szCs w:val="23"/>
          <w:shd w:val="clear" w:color="auto" w:fill="FFFFFF"/>
        </w:rPr>
        <w:t> and </w:t>
      </w:r>
      <w:r w:rsidRPr="00106901">
        <w:rPr>
          <w:rFonts w:ascii="Georgia" w:eastAsia="Times New Roman" w:hAnsi="Georgia" w:cs="Segoe UI"/>
          <w:b/>
          <w:bCs/>
          <w:color w:val="212529"/>
          <w:sz w:val="23"/>
          <w:szCs w:val="23"/>
          <w:shd w:val="clear" w:color="auto" w:fill="FFFFFF"/>
        </w:rPr>
        <w:t>PlaneFlight.cpp</w:t>
      </w:r>
      <w:r w:rsidRPr="00106901">
        <w:rPr>
          <w:rFonts w:ascii="Georgia" w:eastAsia="Times New Roman" w:hAnsi="Georgia" w:cs="Segoe UI"/>
          <w:color w:val="212529"/>
          <w:sz w:val="23"/>
          <w:szCs w:val="23"/>
          <w:shd w:val="clear" w:color="auto" w:fill="FFFFFF"/>
        </w:rPr>
        <w:t xml:space="preserve"> that implement the </w:t>
      </w:r>
      <w:proofErr w:type="spellStart"/>
      <w:r w:rsidRPr="00106901">
        <w:rPr>
          <w:rFonts w:ascii="Georgia" w:eastAsia="Times New Roman" w:hAnsi="Georgia" w:cs="Segoe UI"/>
          <w:color w:val="212529"/>
          <w:sz w:val="23"/>
          <w:szCs w:val="23"/>
          <w:shd w:val="clear" w:color="auto" w:fill="FFFFFF"/>
        </w:rPr>
        <w:t>PlaneFlight</w:t>
      </w:r>
      <w:proofErr w:type="spellEnd"/>
      <w:r w:rsidRPr="00106901">
        <w:rPr>
          <w:rFonts w:ascii="Georgia" w:eastAsia="Times New Roman" w:hAnsi="Georgia" w:cs="Segoe UI"/>
          <w:color w:val="212529"/>
          <w:sz w:val="23"/>
          <w:szCs w:val="23"/>
          <w:shd w:val="clear" w:color="auto" w:fill="FFFFFF"/>
        </w:rPr>
        <w:t xml:space="preserve"> class diagrammed above, the text files named </w:t>
      </w:r>
      <w:r w:rsidRPr="00106901">
        <w:rPr>
          <w:rFonts w:ascii="Georgia" w:eastAsia="Times New Roman" w:hAnsi="Georgia" w:cs="Segoe UI"/>
          <w:b/>
          <w:bCs/>
          <w:color w:val="212529"/>
          <w:sz w:val="23"/>
          <w:szCs w:val="23"/>
          <w:shd w:val="clear" w:color="auto" w:fill="FFFFFF"/>
        </w:rPr>
        <w:t>F</w:t>
      </w:r>
      <w:del w:id="0" w:author="Unknown">
        <w:r w:rsidRPr="00106901">
          <w:rPr>
            <w:rFonts w:ascii="Georgia" w:eastAsia="Times New Roman" w:hAnsi="Georgia" w:cs="Segoe UI"/>
            <w:b/>
            <w:bCs/>
            <w:color w:val="212529"/>
            <w:sz w:val="23"/>
            <w:szCs w:val="23"/>
            <w:shd w:val="clear" w:color="auto" w:fill="FFFFFF"/>
          </w:rPr>
          <w:delText>requentFlyerAcccount.h</w:delText>
        </w:r>
      </w:del>
      <w:r w:rsidRPr="00106901">
        <w:rPr>
          <w:rFonts w:ascii="Georgia" w:eastAsia="Times New Roman" w:hAnsi="Georgia" w:cs="Segoe UI"/>
          <w:b/>
          <w:bCs/>
          <w:color w:val="212529"/>
          <w:sz w:val="23"/>
          <w:szCs w:val="23"/>
          <w:shd w:val="clear" w:color="auto" w:fill="FFFFFF"/>
        </w:rPr>
        <w:t> </w:t>
      </w:r>
      <w:proofErr w:type="spellStart"/>
      <w:r w:rsidRPr="00106901">
        <w:rPr>
          <w:rFonts w:ascii="Georgia" w:eastAsia="Times New Roman" w:hAnsi="Georgia" w:cs="Segoe UI"/>
          <w:b/>
          <w:bCs/>
          <w:color w:val="212529"/>
          <w:sz w:val="23"/>
          <w:szCs w:val="23"/>
          <w:u w:val="single"/>
          <w:shd w:val="clear" w:color="auto" w:fill="FFFFFF"/>
        </w:rPr>
        <w:t>FrequentFlyerAccount.h</w:t>
      </w:r>
      <w:proofErr w:type="spellEnd"/>
      <w:r w:rsidRPr="00106901">
        <w:rPr>
          <w:rFonts w:ascii="Georgia" w:eastAsia="Times New Roman" w:hAnsi="Georgia" w:cs="Segoe UI"/>
          <w:b/>
          <w:bCs/>
          <w:color w:val="212529"/>
          <w:sz w:val="23"/>
          <w:szCs w:val="23"/>
          <w:shd w:val="clear" w:color="auto" w:fill="FFFFFF"/>
        </w:rPr>
        <w:t> </w:t>
      </w:r>
      <w:r w:rsidRPr="00106901">
        <w:rPr>
          <w:rFonts w:ascii="Georgia" w:eastAsia="Times New Roman" w:hAnsi="Georgia" w:cs="Segoe UI"/>
          <w:color w:val="212529"/>
          <w:sz w:val="23"/>
          <w:szCs w:val="23"/>
          <w:shd w:val="clear" w:color="auto" w:fill="FFFFFF"/>
        </w:rPr>
        <w:t>and </w:t>
      </w:r>
      <w:r w:rsidRPr="00106901">
        <w:rPr>
          <w:rFonts w:ascii="Georgia" w:eastAsia="Times New Roman" w:hAnsi="Georgia" w:cs="Segoe UI"/>
          <w:b/>
          <w:bCs/>
          <w:color w:val="212529"/>
          <w:sz w:val="23"/>
          <w:szCs w:val="23"/>
          <w:shd w:val="clear" w:color="auto" w:fill="FFFFFF"/>
        </w:rPr>
        <w:t>FrequentFlyerAccount.cpp</w:t>
      </w:r>
      <w:r w:rsidRPr="00106901">
        <w:rPr>
          <w:rFonts w:ascii="Georgia" w:eastAsia="Times New Roman" w:hAnsi="Georgia" w:cs="Segoe UI"/>
          <w:color w:val="212529"/>
          <w:sz w:val="23"/>
          <w:szCs w:val="23"/>
          <w:shd w:val="clear" w:color="auto" w:fill="FFFFFF"/>
        </w:rPr>
        <w:t xml:space="preserve"> that implement the </w:t>
      </w:r>
      <w:proofErr w:type="spellStart"/>
      <w:r w:rsidRPr="00106901">
        <w:rPr>
          <w:rFonts w:ascii="Georgia" w:eastAsia="Times New Roman" w:hAnsi="Georgia" w:cs="Segoe UI"/>
          <w:color w:val="212529"/>
          <w:sz w:val="23"/>
          <w:szCs w:val="23"/>
          <w:shd w:val="clear" w:color="auto" w:fill="FFFFFF"/>
        </w:rPr>
        <w:t>FrequentFlyerAccount</w:t>
      </w:r>
      <w:proofErr w:type="spellEnd"/>
      <w:r w:rsidRPr="00106901">
        <w:rPr>
          <w:rFonts w:ascii="Georgia" w:eastAsia="Times New Roman" w:hAnsi="Georgia" w:cs="Segoe UI"/>
          <w:color w:val="212529"/>
          <w:sz w:val="23"/>
          <w:szCs w:val="23"/>
          <w:shd w:val="clear" w:color="auto" w:fill="FFFFFF"/>
        </w:rPr>
        <w:t xml:space="preserve"> class diagrammed above, and the text file named </w:t>
      </w:r>
      <w:r w:rsidRPr="00106901">
        <w:rPr>
          <w:rFonts w:ascii="Georgia" w:eastAsia="Times New Roman" w:hAnsi="Georgia" w:cs="Segoe UI"/>
          <w:b/>
          <w:bCs/>
          <w:color w:val="212529"/>
          <w:sz w:val="23"/>
          <w:szCs w:val="23"/>
          <w:shd w:val="clear" w:color="auto" w:fill="FFFFFF"/>
        </w:rPr>
        <w:t>main.cpp</w:t>
      </w:r>
      <w:r w:rsidRPr="00106901">
        <w:rPr>
          <w:rFonts w:ascii="Georgia" w:eastAsia="Times New Roman" w:hAnsi="Georgia" w:cs="Segoe UI"/>
          <w:color w:val="212529"/>
          <w:sz w:val="23"/>
          <w:szCs w:val="23"/>
          <w:shd w:val="clear" w:color="auto" w:fill="FFFFFF"/>
        </w:rPr>
        <w:t> which will hold your main program. Your source code should have helpful comments that explain any non-obvious code.</w:t>
      </w:r>
    </w:p>
    <w:p w14:paraId="4BDAE83D" w14:textId="28AF86AA" w:rsidR="00106901" w:rsidRPr="00106901" w:rsidRDefault="00106901" w:rsidP="00106901">
      <w:pPr>
        <w:numPr>
          <w:ilvl w:val="0"/>
          <w:numId w:val="1"/>
        </w:numPr>
        <w:spacing w:after="100" w:afterAutospacing="1" w:line="240" w:lineRule="auto"/>
        <w:rPr>
          <w:rFonts w:ascii="Segoe UI" w:eastAsia="Times New Roman" w:hAnsi="Segoe UI" w:cs="Segoe UI"/>
          <w:color w:val="212529"/>
          <w:sz w:val="23"/>
          <w:szCs w:val="23"/>
          <w:shd w:val="clear" w:color="auto" w:fill="FFFFFF"/>
        </w:rPr>
      </w:pPr>
      <w:r w:rsidRPr="00106901">
        <w:rPr>
          <w:rFonts w:ascii="Georgia" w:eastAsia="Times New Roman" w:hAnsi="Georgia" w:cs="Segoe UI"/>
          <w:color w:val="212529"/>
          <w:sz w:val="23"/>
          <w:szCs w:val="23"/>
          <w:shd w:val="clear" w:color="auto" w:fill="FFFFFF"/>
        </w:rPr>
        <w:t>A file named </w:t>
      </w:r>
      <w:proofErr w:type="gramStart"/>
      <w:r w:rsidRPr="00106901">
        <w:rPr>
          <w:rFonts w:ascii="Georgia" w:eastAsia="Times New Roman" w:hAnsi="Georgia" w:cs="Segoe UI"/>
          <w:b/>
          <w:bCs/>
          <w:color w:val="212529"/>
          <w:sz w:val="23"/>
          <w:szCs w:val="23"/>
          <w:shd w:val="clear" w:color="auto" w:fill="FFFFFF"/>
        </w:rPr>
        <w:t>report.doc</w:t>
      </w:r>
      <w:r w:rsidRPr="00106901">
        <w:rPr>
          <w:rFonts w:ascii="Segoe UI" w:eastAsia="Times New Roman" w:hAnsi="Segoe UI" w:cs="Segoe UI"/>
          <w:color w:val="212529"/>
          <w:sz w:val="23"/>
          <w:szCs w:val="23"/>
          <w:shd w:val="clear" w:color="auto" w:fill="FFFFFF"/>
        </w:rPr>
        <w:t> </w:t>
      </w:r>
      <w:r w:rsidRPr="00106901">
        <w:rPr>
          <w:rFonts w:ascii="Georgia" w:eastAsia="Times New Roman" w:hAnsi="Georgia" w:cs="Segoe UI"/>
          <w:color w:val="212529"/>
          <w:sz w:val="23"/>
          <w:szCs w:val="23"/>
          <w:shd w:val="clear" w:color="auto" w:fill="FFFFFF"/>
        </w:rPr>
        <w:t> or</w:t>
      </w:r>
      <w:proofErr w:type="gramEnd"/>
      <w:r w:rsidRPr="00106901">
        <w:rPr>
          <w:rFonts w:ascii="Georgia" w:eastAsia="Times New Roman" w:hAnsi="Georgia" w:cs="Segoe UI"/>
          <w:color w:val="212529"/>
          <w:sz w:val="23"/>
          <w:szCs w:val="23"/>
          <w:shd w:val="clear" w:color="auto" w:fill="FFFFFF"/>
        </w:rPr>
        <w:t> </w:t>
      </w:r>
      <w:r w:rsidRPr="00106901">
        <w:rPr>
          <w:rFonts w:ascii="Georgia" w:eastAsia="Times New Roman" w:hAnsi="Georgia" w:cs="Segoe UI"/>
          <w:b/>
          <w:bCs/>
          <w:color w:val="212529"/>
          <w:sz w:val="23"/>
          <w:szCs w:val="23"/>
          <w:shd w:val="clear" w:color="auto" w:fill="FFFFFF"/>
        </w:rPr>
        <w:t>report.docx</w:t>
      </w:r>
      <w:r w:rsidRPr="00106901">
        <w:rPr>
          <w:rFonts w:ascii="Georgia" w:eastAsia="Times New Roman" w:hAnsi="Georgia" w:cs="Segoe UI"/>
          <w:color w:val="212529"/>
          <w:sz w:val="23"/>
          <w:szCs w:val="23"/>
          <w:shd w:val="clear" w:color="auto" w:fill="FFFFFF"/>
        </w:rPr>
        <w:t> (in Microsoft Word format), or </w:t>
      </w:r>
      <w:r w:rsidRPr="00106901">
        <w:rPr>
          <w:rFonts w:ascii="Segoe UI" w:eastAsia="Times New Roman" w:hAnsi="Segoe UI" w:cs="Segoe UI"/>
          <w:color w:val="212529"/>
          <w:sz w:val="23"/>
          <w:szCs w:val="23"/>
          <w:shd w:val="clear" w:color="auto" w:fill="FFFFFF"/>
        </w:rPr>
        <w:t> </w:t>
      </w:r>
      <w:r w:rsidRPr="00106901">
        <w:rPr>
          <w:rFonts w:ascii="Georgia" w:eastAsia="Times New Roman" w:hAnsi="Georgia" w:cs="Segoe UI"/>
          <w:b/>
          <w:bCs/>
          <w:color w:val="212529"/>
          <w:sz w:val="23"/>
          <w:szCs w:val="23"/>
          <w:shd w:val="clear" w:color="auto" w:fill="FFFFFF"/>
        </w:rPr>
        <w:t>report.txt</w:t>
      </w:r>
      <w:r w:rsidRPr="00106901">
        <w:rPr>
          <w:rFonts w:ascii="Georgia" w:eastAsia="Times New Roman" w:hAnsi="Georgia" w:cs="Segoe UI"/>
          <w:color w:val="212529"/>
          <w:sz w:val="23"/>
          <w:szCs w:val="23"/>
          <w:shd w:val="clear" w:color="auto" w:fill="FFFFFF"/>
        </w:rPr>
        <w:t xml:space="preserve"> (an ordinary text file) that contains </w:t>
      </w:r>
      <w:r w:rsidRPr="00106901">
        <w:rPr>
          <w:rFonts w:ascii="Georgia" w:eastAsia="Times New Roman" w:hAnsi="Georgia" w:cs="Segoe UI"/>
          <w:b/>
          <w:bCs/>
          <w:color w:val="212529"/>
          <w:sz w:val="23"/>
          <w:szCs w:val="23"/>
          <w:shd w:val="clear" w:color="auto" w:fill="FFFFFF"/>
        </w:rPr>
        <w:t>your name</w:t>
      </w:r>
      <w:r w:rsidRPr="00106901">
        <w:rPr>
          <w:rFonts w:ascii="Georgia" w:eastAsia="Times New Roman" w:hAnsi="Georgia" w:cs="Segoe UI"/>
          <w:color w:val="212529"/>
          <w:sz w:val="23"/>
          <w:szCs w:val="23"/>
          <w:shd w:val="clear" w:color="auto" w:fill="FFFFFF"/>
        </w:rPr>
        <w:t>:</w:t>
      </w:r>
      <w:r w:rsidRPr="00106901">
        <w:rPr>
          <w:rFonts w:ascii="Georgia" w:eastAsia="Times New Roman" w:hAnsi="Georgia" w:cs="Segoe UI"/>
          <w:color w:val="212529"/>
          <w:sz w:val="23"/>
          <w:szCs w:val="23"/>
          <w:shd w:val="clear" w:color="auto" w:fill="FFFFFF"/>
        </w:rPr>
        <w:br/>
      </w:r>
      <w:r w:rsidRPr="00106901">
        <w:rPr>
          <w:rFonts w:ascii="Segoe UI" w:eastAsia="Times New Roman" w:hAnsi="Segoe UI" w:cs="Segoe UI"/>
          <w:color w:val="212529"/>
          <w:sz w:val="23"/>
          <w:szCs w:val="23"/>
          <w:shd w:val="clear" w:color="auto" w:fill="FFFFFF"/>
        </w:rPr>
        <w:t>-</w:t>
      </w:r>
      <w:r w:rsidRPr="00106901">
        <w:rPr>
          <w:rFonts w:ascii="Georgia" w:eastAsia="Times New Roman" w:hAnsi="Georgia" w:cs="Segoe UI"/>
          <w:color w:val="212529"/>
          <w:sz w:val="23"/>
          <w:szCs w:val="23"/>
          <w:shd w:val="clear" w:color="auto" w:fill="FFFFFF"/>
        </w:rPr>
        <w:t> A brief description of notable obstacles you overcame</w:t>
      </w:r>
      <w:r w:rsidRPr="00106901">
        <w:rPr>
          <w:rFonts w:ascii="Segoe UI" w:eastAsia="Times New Roman" w:hAnsi="Segoe UI" w:cs="Segoe UI"/>
          <w:color w:val="212529"/>
          <w:sz w:val="23"/>
          <w:szCs w:val="23"/>
          <w:shd w:val="clear" w:color="auto" w:fill="FFFFFF"/>
        </w:rPr>
        <w:br/>
      </w:r>
      <w:r w:rsidRPr="00106901">
        <w:rPr>
          <w:rFonts w:ascii="Georgia" w:eastAsia="Times New Roman" w:hAnsi="Georgia" w:cs="Segoe UI"/>
          <w:color w:val="212529"/>
          <w:sz w:val="23"/>
          <w:szCs w:val="23"/>
          <w:shd w:val="clear" w:color="auto" w:fill="FFFFFF"/>
        </w:rPr>
        <w:t>- </w:t>
      </w:r>
      <w:r w:rsidRPr="00106901">
        <w:rPr>
          <w:rFonts w:ascii="Segoe UI" w:eastAsia="Times New Roman" w:hAnsi="Segoe UI" w:cs="Segoe UI"/>
          <w:color w:val="212529"/>
          <w:sz w:val="23"/>
          <w:szCs w:val="23"/>
          <w:shd w:val="clear" w:color="auto" w:fill="FFFFFF"/>
        </w:rPr>
        <w:t> </w:t>
      </w:r>
      <w:r w:rsidRPr="00106901">
        <w:rPr>
          <w:rFonts w:ascii="Georgia" w:eastAsia="Times New Roman" w:hAnsi="Georgia" w:cs="Segoe UI"/>
          <w:color w:val="212529"/>
          <w:sz w:val="23"/>
          <w:szCs w:val="23"/>
          <w:shd w:val="clear" w:color="auto" w:fill="FFFFFF"/>
        </w:rPr>
        <w:t xml:space="preserve">A list of the test data that could be used to thoroughly test your functions, along with the reason for each test. You must note which test cases your program does not handle correctly. (This could happen if you </w:t>
      </w:r>
      <w:proofErr w:type="gramStart"/>
      <w:r w:rsidRPr="00106901">
        <w:rPr>
          <w:rFonts w:ascii="Georgia" w:eastAsia="Times New Roman" w:hAnsi="Georgia" w:cs="Segoe UI"/>
          <w:color w:val="212529"/>
          <w:sz w:val="23"/>
          <w:szCs w:val="23"/>
          <w:shd w:val="clear" w:color="auto" w:fill="FFFFFF"/>
        </w:rPr>
        <w:t>didn't</w:t>
      </w:r>
      <w:proofErr w:type="gramEnd"/>
      <w:r w:rsidRPr="00106901">
        <w:rPr>
          <w:rFonts w:ascii="Georgia" w:eastAsia="Times New Roman" w:hAnsi="Georgia" w:cs="Segoe UI"/>
          <w:color w:val="212529"/>
          <w:sz w:val="23"/>
          <w:szCs w:val="23"/>
          <w:shd w:val="clear" w:color="auto" w:fill="FFFFFF"/>
        </w:rPr>
        <w:t xml:space="preserve"> have time to write a complete solution, or if you ran out of time while still debugging a supposedly complete solution.) Notice that most of this portion of your report can be written just after you read the requirements in this specification, before you even start designing your program.</w:t>
      </w:r>
    </w:p>
    <w:p w14:paraId="280C4C72" w14:textId="77777777" w:rsidR="00106901" w:rsidRPr="00106901" w:rsidRDefault="00106901" w:rsidP="00106901">
      <w:pPr>
        <w:spacing w:after="100" w:afterAutospacing="1" w:line="240" w:lineRule="auto"/>
        <w:rPr>
          <w:rFonts w:ascii="Segoe UI" w:eastAsia="Times New Roman" w:hAnsi="Segoe UI" w:cs="Segoe UI"/>
          <w:color w:val="212529"/>
          <w:sz w:val="23"/>
          <w:szCs w:val="23"/>
          <w:shd w:val="clear" w:color="auto" w:fill="FFFFFF"/>
        </w:rPr>
      </w:pPr>
      <w:r w:rsidRPr="00106901">
        <w:rPr>
          <w:rFonts w:ascii="Georgia" w:eastAsia="Times New Roman" w:hAnsi="Georgia" w:cs="Segoe UI"/>
          <w:color w:val="212529"/>
          <w:sz w:val="23"/>
          <w:szCs w:val="23"/>
          <w:shd w:val="clear" w:color="auto" w:fill="FFFFFF"/>
        </w:rPr>
        <w:t xml:space="preserve">How nice! Your report this time </w:t>
      </w:r>
      <w:proofErr w:type="gramStart"/>
      <w:r w:rsidRPr="00106901">
        <w:rPr>
          <w:rFonts w:ascii="Georgia" w:eastAsia="Times New Roman" w:hAnsi="Georgia" w:cs="Segoe UI"/>
          <w:color w:val="212529"/>
          <w:sz w:val="23"/>
          <w:szCs w:val="23"/>
          <w:shd w:val="clear" w:color="auto" w:fill="FFFFFF"/>
        </w:rPr>
        <w:t>doesn't</w:t>
      </w:r>
      <w:proofErr w:type="gramEnd"/>
      <w:r w:rsidRPr="00106901">
        <w:rPr>
          <w:rFonts w:ascii="Georgia" w:eastAsia="Times New Roman" w:hAnsi="Georgia" w:cs="Segoe UI"/>
          <w:color w:val="212529"/>
          <w:sz w:val="23"/>
          <w:szCs w:val="23"/>
          <w:shd w:val="clear" w:color="auto" w:fill="FFFFFF"/>
        </w:rPr>
        <w:t xml:space="preserve"> have to contain any design documentation.</w:t>
      </w:r>
    </w:p>
    <w:p w14:paraId="7ADD748C" w14:textId="268565C5" w:rsidR="00106901" w:rsidRPr="00106901" w:rsidRDefault="00106901" w:rsidP="00106901">
      <w:pPr>
        <w:spacing w:after="100" w:afterAutospacing="1" w:line="240" w:lineRule="auto"/>
        <w:rPr>
          <w:rFonts w:ascii="Segoe UI" w:eastAsia="Times New Roman" w:hAnsi="Segoe UI" w:cs="Segoe UI"/>
          <w:color w:val="212529"/>
          <w:sz w:val="23"/>
          <w:szCs w:val="23"/>
          <w:shd w:val="clear" w:color="auto" w:fill="FFFFFF"/>
        </w:rPr>
      </w:pPr>
      <w:r w:rsidRPr="00106901">
        <w:rPr>
          <w:rFonts w:ascii="Georgia" w:eastAsia="Times New Roman" w:hAnsi="Georgia" w:cs="Segoe UI"/>
          <w:color w:val="212529"/>
          <w:sz w:val="23"/>
          <w:szCs w:val="23"/>
          <w:shd w:val="clear" w:color="auto" w:fill="FFFFFF"/>
        </w:rPr>
        <w:t>As with Project 3 and 4, a nice way to test your functions is to use the </w:t>
      </w:r>
      <w:proofErr w:type="gramStart"/>
      <w:r w:rsidRPr="00106901">
        <w:rPr>
          <w:rFonts w:ascii="Georgia" w:eastAsia="Times New Roman" w:hAnsi="Georgia" w:cs="Courier New"/>
          <w:color w:val="E83E8C"/>
          <w:sz w:val="20"/>
          <w:szCs w:val="20"/>
          <w:shd w:val="clear" w:color="auto" w:fill="FFFFFF"/>
        </w:rPr>
        <w:t>assert</w:t>
      </w:r>
      <w:r w:rsidRPr="00106901">
        <w:rPr>
          <w:rFonts w:ascii="Segoe UI" w:eastAsia="Times New Roman" w:hAnsi="Segoe UI" w:cs="Segoe UI"/>
          <w:color w:val="212529"/>
          <w:sz w:val="23"/>
          <w:szCs w:val="23"/>
          <w:shd w:val="clear" w:color="auto" w:fill="FFFFFF"/>
        </w:rPr>
        <w:t> </w:t>
      </w:r>
      <w:r w:rsidRPr="00106901">
        <w:rPr>
          <w:rFonts w:ascii="Georgia" w:eastAsia="Times New Roman" w:hAnsi="Georgia" w:cs="Segoe UI"/>
          <w:color w:val="212529"/>
          <w:sz w:val="23"/>
          <w:szCs w:val="23"/>
          <w:shd w:val="clear" w:color="auto" w:fill="FFFFFF"/>
        </w:rPr>
        <w:t> facility</w:t>
      </w:r>
      <w:proofErr w:type="gramEnd"/>
      <w:r w:rsidRPr="00106901">
        <w:rPr>
          <w:rFonts w:ascii="Georgia" w:eastAsia="Times New Roman" w:hAnsi="Georgia" w:cs="Segoe UI"/>
          <w:color w:val="212529"/>
          <w:sz w:val="23"/>
          <w:szCs w:val="23"/>
          <w:shd w:val="clear" w:color="auto" w:fill="FFFFFF"/>
        </w:rPr>
        <w:t xml:space="preserve"> from the standard library. As an example, </w:t>
      </w:r>
      <w:proofErr w:type="gramStart"/>
      <w:r w:rsidRPr="00106901">
        <w:rPr>
          <w:rFonts w:ascii="Georgia" w:eastAsia="Times New Roman" w:hAnsi="Georgia" w:cs="Segoe UI"/>
          <w:color w:val="212529"/>
          <w:sz w:val="23"/>
          <w:szCs w:val="23"/>
          <w:shd w:val="clear" w:color="auto" w:fill="FFFFFF"/>
        </w:rPr>
        <w:t>here's</w:t>
      </w:r>
      <w:proofErr w:type="gramEnd"/>
      <w:r w:rsidRPr="00106901">
        <w:rPr>
          <w:rFonts w:ascii="Georgia" w:eastAsia="Times New Roman" w:hAnsi="Georgia" w:cs="Segoe UI"/>
          <w:color w:val="212529"/>
          <w:sz w:val="23"/>
          <w:szCs w:val="23"/>
          <w:shd w:val="clear" w:color="auto" w:fill="FFFFFF"/>
        </w:rPr>
        <w:t xml:space="preserve"> a very incomplete set of tests for Project </w:t>
      </w:r>
      <w:r w:rsidR="00E63A3B">
        <w:rPr>
          <w:rFonts w:ascii="Georgia" w:eastAsia="Times New Roman" w:hAnsi="Georgia" w:cs="Segoe UI"/>
          <w:color w:val="212529"/>
          <w:sz w:val="23"/>
          <w:szCs w:val="23"/>
          <w:shd w:val="clear" w:color="auto" w:fill="FFFFFF"/>
        </w:rPr>
        <w:t>4</w:t>
      </w:r>
      <w:r w:rsidRPr="00106901">
        <w:rPr>
          <w:rFonts w:ascii="Georgia" w:eastAsia="Times New Roman" w:hAnsi="Georgia" w:cs="Segoe UI"/>
          <w:color w:val="212529"/>
          <w:sz w:val="23"/>
          <w:szCs w:val="23"/>
          <w:shd w:val="clear" w:color="auto" w:fill="FFFFFF"/>
        </w:rPr>
        <w:t>.  Again, please build your solution incrementally.  </w:t>
      </w:r>
      <w:proofErr w:type="gramStart"/>
      <w:r w:rsidRPr="00106901">
        <w:rPr>
          <w:rFonts w:ascii="Georgia" w:eastAsia="Times New Roman" w:hAnsi="Georgia" w:cs="Segoe UI"/>
          <w:color w:val="212529"/>
          <w:sz w:val="23"/>
          <w:szCs w:val="23"/>
          <w:shd w:val="clear" w:color="auto" w:fill="FFFFFF"/>
        </w:rPr>
        <w:t>So</w:t>
      </w:r>
      <w:proofErr w:type="gramEnd"/>
      <w:r w:rsidRPr="00106901">
        <w:rPr>
          <w:rFonts w:ascii="Georgia" w:eastAsia="Times New Roman" w:hAnsi="Georgia" w:cs="Segoe UI"/>
          <w:color w:val="212529"/>
          <w:sz w:val="23"/>
          <w:szCs w:val="23"/>
          <w:shd w:val="clear" w:color="auto" w:fill="FFFFFF"/>
        </w:rPr>
        <w:t xml:space="preserve"> I wouldn't run all these tests from the start because many of them will fail until you have all your code working.  But I hope this gives you some ideas....</w:t>
      </w:r>
    </w:p>
    <w:p w14:paraId="1CCD1579"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ab/>
        <w:t>#include &lt;iostream&gt;</w:t>
      </w:r>
    </w:p>
    <w:p w14:paraId="02BD8B1E"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ab/>
        <w:t>#include &lt;string&gt;</w:t>
      </w:r>
    </w:p>
    <w:p w14:paraId="3C8EAE4D"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ab/>
        <w:t>#include &lt;</w:t>
      </w:r>
      <w:proofErr w:type="spellStart"/>
      <w:r w:rsidRPr="00106901">
        <w:rPr>
          <w:rFonts w:ascii="Consolas" w:eastAsia="Times New Roman" w:hAnsi="Consolas" w:cs="Courier New"/>
          <w:color w:val="212529"/>
          <w:sz w:val="20"/>
          <w:szCs w:val="20"/>
          <w:shd w:val="clear" w:color="auto" w:fill="FFFFFF"/>
        </w:rPr>
        <w:t>cassert</w:t>
      </w:r>
      <w:proofErr w:type="spellEnd"/>
      <w:r w:rsidRPr="00106901">
        <w:rPr>
          <w:rFonts w:ascii="Consolas" w:eastAsia="Times New Roman" w:hAnsi="Consolas" w:cs="Courier New"/>
          <w:color w:val="212529"/>
          <w:sz w:val="20"/>
          <w:szCs w:val="20"/>
          <w:shd w:val="clear" w:color="auto" w:fill="FFFFFF"/>
        </w:rPr>
        <w:t>&gt;</w:t>
      </w:r>
    </w:p>
    <w:p w14:paraId="48C1A6DA"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0"/>
          <w:szCs w:val="20"/>
          <w:shd w:val="clear" w:color="auto" w:fill="FFFFFF"/>
        </w:rPr>
      </w:pPr>
    </w:p>
    <w:p w14:paraId="482AD2BC"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#include "</w:t>
      </w:r>
      <w:proofErr w:type="spellStart"/>
      <w:r w:rsidRPr="00106901">
        <w:rPr>
          <w:rFonts w:ascii="Consolas" w:eastAsia="Times New Roman" w:hAnsi="Consolas" w:cs="Courier New"/>
          <w:color w:val="212529"/>
          <w:sz w:val="20"/>
          <w:szCs w:val="20"/>
          <w:shd w:val="clear" w:color="auto" w:fill="FFFFFF"/>
        </w:rPr>
        <w:t>PlaneFlight.h</w:t>
      </w:r>
      <w:proofErr w:type="spellEnd"/>
      <w:r w:rsidRPr="00106901">
        <w:rPr>
          <w:rFonts w:ascii="Consolas" w:eastAsia="Times New Roman" w:hAnsi="Consolas" w:cs="Courier New"/>
          <w:color w:val="212529"/>
          <w:sz w:val="20"/>
          <w:szCs w:val="20"/>
          <w:shd w:val="clear" w:color="auto" w:fill="FFFFFF"/>
        </w:rPr>
        <w:t>"</w:t>
      </w:r>
    </w:p>
    <w:p w14:paraId="2DE35276"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#include "</w:t>
      </w:r>
      <w:proofErr w:type="spellStart"/>
      <w:r w:rsidRPr="00106901">
        <w:rPr>
          <w:rFonts w:ascii="Consolas" w:eastAsia="Times New Roman" w:hAnsi="Consolas" w:cs="Courier New"/>
          <w:color w:val="212529"/>
          <w:sz w:val="20"/>
          <w:szCs w:val="20"/>
          <w:shd w:val="clear" w:color="auto" w:fill="FFFFFF"/>
        </w:rPr>
        <w:t>FrequentFlyerAccount.h</w:t>
      </w:r>
      <w:proofErr w:type="spellEnd"/>
      <w:r w:rsidRPr="00106901">
        <w:rPr>
          <w:rFonts w:ascii="Consolas" w:eastAsia="Times New Roman" w:hAnsi="Consolas" w:cs="Courier New"/>
          <w:color w:val="212529"/>
          <w:sz w:val="20"/>
          <w:szCs w:val="20"/>
          <w:shd w:val="clear" w:color="auto" w:fill="FFFFFF"/>
        </w:rPr>
        <w:t>"</w:t>
      </w:r>
    </w:p>
    <w:p w14:paraId="04DF3C62"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0"/>
          <w:szCs w:val="20"/>
          <w:shd w:val="clear" w:color="auto" w:fill="FFFFFF"/>
        </w:rPr>
      </w:pPr>
    </w:p>
    <w:p w14:paraId="031C21F8"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ab/>
        <w:t xml:space="preserve">using namespace </w:t>
      </w:r>
      <w:proofErr w:type="gramStart"/>
      <w:r w:rsidRPr="00106901">
        <w:rPr>
          <w:rFonts w:ascii="Consolas" w:eastAsia="Times New Roman" w:hAnsi="Consolas" w:cs="Courier New"/>
          <w:color w:val="212529"/>
          <w:sz w:val="20"/>
          <w:szCs w:val="20"/>
          <w:shd w:val="clear" w:color="auto" w:fill="FFFFFF"/>
        </w:rPr>
        <w:t>std;</w:t>
      </w:r>
      <w:proofErr w:type="gramEnd"/>
    </w:p>
    <w:p w14:paraId="694FDA91"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0"/>
          <w:szCs w:val="20"/>
          <w:shd w:val="clear" w:color="auto" w:fill="FFFFFF"/>
        </w:rPr>
      </w:pPr>
    </w:p>
    <w:p w14:paraId="3780E4B7"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ab/>
        <w:t xml:space="preserve">int </w:t>
      </w:r>
      <w:proofErr w:type="gramStart"/>
      <w:r w:rsidRPr="00106901">
        <w:rPr>
          <w:rFonts w:ascii="Consolas" w:eastAsia="Times New Roman" w:hAnsi="Consolas" w:cs="Courier New"/>
          <w:color w:val="212529"/>
          <w:sz w:val="20"/>
          <w:szCs w:val="20"/>
          <w:shd w:val="clear" w:color="auto" w:fill="FFFFFF"/>
        </w:rPr>
        <w:t>main(</w:t>
      </w:r>
      <w:proofErr w:type="gramEnd"/>
      <w:r w:rsidRPr="00106901">
        <w:rPr>
          <w:rFonts w:ascii="Consolas" w:eastAsia="Times New Roman" w:hAnsi="Consolas" w:cs="Courier New"/>
          <w:color w:val="212529"/>
          <w:sz w:val="20"/>
          <w:szCs w:val="20"/>
          <w:shd w:val="clear" w:color="auto" w:fill="FFFFFF"/>
        </w:rPr>
        <w:t>)</w:t>
      </w:r>
    </w:p>
    <w:p w14:paraId="66D30A82"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ab/>
        <w:t>{</w:t>
      </w:r>
    </w:p>
    <w:p w14:paraId="494708C0"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 sample test code </w:t>
      </w:r>
    </w:p>
    <w:p w14:paraId="45277A54"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PlaneFlight</w:t>
      </w:r>
      <w:proofErr w:type="spellEnd"/>
      <w:r w:rsidRPr="00106901">
        <w:rPr>
          <w:rFonts w:ascii="Consolas" w:eastAsia="Times New Roman" w:hAnsi="Consolas" w:cs="Courier New"/>
          <w:color w:val="212529"/>
          <w:sz w:val="20"/>
          <w:szCs w:val="20"/>
          <w:shd w:val="clear" w:color="auto" w:fill="FFFFFF"/>
        </w:rPr>
        <w:t xml:space="preserve"> </w:t>
      </w:r>
      <w:proofErr w:type="spellStart"/>
      <w:proofErr w:type="gramStart"/>
      <w:r w:rsidRPr="00106901">
        <w:rPr>
          <w:rFonts w:ascii="Consolas" w:eastAsia="Times New Roman" w:hAnsi="Consolas" w:cs="Courier New"/>
          <w:color w:val="212529"/>
          <w:sz w:val="20"/>
          <w:szCs w:val="20"/>
          <w:shd w:val="clear" w:color="auto" w:fill="FFFFFF"/>
        </w:rPr>
        <w:t>shortleg</w:t>
      </w:r>
      <w:proofErr w:type="spellEnd"/>
      <w:r w:rsidRPr="00106901">
        <w:rPr>
          <w:rFonts w:ascii="Consolas" w:eastAsia="Times New Roman" w:hAnsi="Consolas" w:cs="Courier New"/>
          <w:color w:val="212529"/>
          <w:sz w:val="20"/>
          <w:szCs w:val="20"/>
          <w:shd w:val="clear" w:color="auto" w:fill="FFFFFF"/>
        </w:rPr>
        <w:t>( "</w:t>
      </w:r>
      <w:proofErr w:type="gramEnd"/>
      <w:r w:rsidRPr="00106901">
        <w:rPr>
          <w:rFonts w:ascii="Consolas" w:eastAsia="Times New Roman" w:hAnsi="Consolas" w:cs="Courier New"/>
          <w:color w:val="212529"/>
          <w:sz w:val="20"/>
          <w:szCs w:val="20"/>
          <w:shd w:val="clear" w:color="auto" w:fill="FFFFFF"/>
        </w:rPr>
        <w:t>Howard", "LAX", "LAS", 49.00, 285 );</w:t>
      </w:r>
    </w:p>
    <w:p w14:paraId="168CB46C"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lastRenderedPageBreak/>
        <w:t xml:space="preserve">           </w:t>
      </w:r>
      <w:proofErr w:type="spellStart"/>
      <w:r w:rsidRPr="00106901">
        <w:rPr>
          <w:rFonts w:ascii="Consolas" w:eastAsia="Times New Roman" w:hAnsi="Consolas" w:cs="Courier New"/>
          <w:color w:val="212529"/>
          <w:sz w:val="20"/>
          <w:szCs w:val="20"/>
          <w:shd w:val="clear" w:color="auto" w:fill="FFFFFF"/>
        </w:rPr>
        <w:t>PlaneFlight</w:t>
      </w:r>
      <w:proofErr w:type="spellEnd"/>
      <w:r w:rsidRPr="00106901">
        <w:rPr>
          <w:rFonts w:ascii="Consolas" w:eastAsia="Times New Roman" w:hAnsi="Consolas" w:cs="Courier New"/>
          <w:color w:val="212529"/>
          <w:sz w:val="20"/>
          <w:szCs w:val="20"/>
          <w:shd w:val="clear" w:color="auto" w:fill="FFFFFF"/>
        </w:rPr>
        <w:t xml:space="preserve"> </w:t>
      </w:r>
      <w:proofErr w:type="spellStart"/>
      <w:proofErr w:type="gramStart"/>
      <w:r w:rsidRPr="00106901">
        <w:rPr>
          <w:rFonts w:ascii="Consolas" w:eastAsia="Times New Roman" w:hAnsi="Consolas" w:cs="Courier New"/>
          <w:color w:val="212529"/>
          <w:sz w:val="20"/>
          <w:szCs w:val="20"/>
          <w:shd w:val="clear" w:color="auto" w:fill="FFFFFF"/>
        </w:rPr>
        <w:t>longleg</w:t>
      </w:r>
      <w:proofErr w:type="spellEnd"/>
      <w:r w:rsidRPr="00106901">
        <w:rPr>
          <w:rFonts w:ascii="Consolas" w:eastAsia="Times New Roman" w:hAnsi="Consolas" w:cs="Courier New"/>
          <w:color w:val="212529"/>
          <w:sz w:val="20"/>
          <w:szCs w:val="20"/>
          <w:shd w:val="clear" w:color="auto" w:fill="FFFFFF"/>
        </w:rPr>
        <w:t>( "</w:t>
      </w:r>
      <w:proofErr w:type="gramEnd"/>
      <w:r w:rsidRPr="00106901">
        <w:rPr>
          <w:rFonts w:ascii="Consolas" w:eastAsia="Times New Roman" w:hAnsi="Consolas" w:cs="Courier New"/>
          <w:color w:val="212529"/>
          <w:sz w:val="20"/>
          <w:szCs w:val="20"/>
          <w:shd w:val="clear" w:color="auto" w:fill="FFFFFF"/>
        </w:rPr>
        <w:t>Howard", "LAS", "NYC", 399.00, 2800 );</w:t>
      </w:r>
    </w:p>
    <w:p w14:paraId="2EF246C9"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PlaneFlight</w:t>
      </w:r>
      <w:proofErr w:type="spellEnd"/>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sample( "</w:t>
      </w:r>
      <w:proofErr w:type="gramEnd"/>
      <w:r w:rsidRPr="00106901">
        <w:rPr>
          <w:rFonts w:ascii="Consolas" w:eastAsia="Times New Roman" w:hAnsi="Consolas" w:cs="Courier New"/>
          <w:color w:val="212529"/>
          <w:sz w:val="20"/>
          <w:szCs w:val="20"/>
          <w:shd w:val="clear" w:color="auto" w:fill="FFFFFF"/>
        </w:rPr>
        <w:t>Sample", "Sample", "Sample", 0, 1 );</w:t>
      </w:r>
    </w:p>
    <w:p w14:paraId="1F9265A9"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FrequentFlyerAccount</w:t>
      </w:r>
      <w:proofErr w:type="spellEnd"/>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account( "</w:t>
      </w:r>
      <w:proofErr w:type="gramEnd"/>
      <w:r w:rsidRPr="00106901">
        <w:rPr>
          <w:rFonts w:ascii="Consolas" w:eastAsia="Times New Roman" w:hAnsi="Consolas" w:cs="Courier New"/>
          <w:color w:val="212529"/>
          <w:sz w:val="20"/>
          <w:szCs w:val="20"/>
          <w:shd w:val="clear" w:color="auto" w:fill="FFFFFF"/>
        </w:rPr>
        <w:t>Howard" );</w:t>
      </w:r>
    </w:p>
    <w:p w14:paraId="4E52D9AA"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 xml:space="preserve">assert( </w:t>
      </w:r>
      <w:proofErr w:type="spellStart"/>
      <w:r w:rsidRPr="00106901">
        <w:rPr>
          <w:rFonts w:ascii="Consolas" w:eastAsia="Times New Roman" w:hAnsi="Consolas" w:cs="Courier New"/>
          <w:color w:val="212529"/>
          <w:sz w:val="20"/>
          <w:szCs w:val="20"/>
          <w:shd w:val="clear" w:color="auto" w:fill="FFFFFF"/>
        </w:rPr>
        <w:t>shortleg</w:t>
      </w:r>
      <w:proofErr w:type="gramEnd"/>
      <w:r w:rsidRPr="00106901">
        <w:rPr>
          <w:rFonts w:ascii="Consolas" w:eastAsia="Times New Roman" w:hAnsi="Consolas" w:cs="Courier New"/>
          <w:color w:val="212529"/>
          <w:sz w:val="20"/>
          <w:szCs w:val="20"/>
          <w:shd w:val="clear" w:color="auto" w:fill="FFFFFF"/>
        </w:rPr>
        <w:t>.getFromCity</w:t>
      </w:r>
      <w:proofErr w:type="spellEnd"/>
      <w:r w:rsidRPr="00106901">
        <w:rPr>
          <w:rFonts w:ascii="Consolas" w:eastAsia="Times New Roman" w:hAnsi="Consolas" w:cs="Courier New"/>
          <w:color w:val="212529"/>
          <w:sz w:val="20"/>
          <w:szCs w:val="20"/>
          <w:shd w:val="clear" w:color="auto" w:fill="FFFFFF"/>
        </w:rPr>
        <w:t>( ) == "LAX" );</w:t>
      </w:r>
    </w:p>
    <w:p w14:paraId="5B751D5B"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 xml:space="preserve">assert( </w:t>
      </w:r>
      <w:proofErr w:type="spellStart"/>
      <w:r w:rsidRPr="00106901">
        <w:rPr>
          <w:rFonts w:ascii="Consolas" w:eastAsia="Times New Roman" w:hAnsi="Consolas" w:cs="Courier New"/>
          <w:color w:val="212529"/>
          <w:sz w:val="20"/>
          <w:szCs w:val="20"/>
          <w:shd w:val="clear" w:color="auto" w:fill="FFFFFF"/>
        </w:rPr>
        <w:t>shortleg</w:t>
      </w:r>
      <w:proofErr w:type="gramEnd"/>
      <w:r w:rsidRPr="00106901">
        <w:rPr>
          <w:rFonts w:ascii="Consolas" w:eastAsia="Times New Roman" w:hAnsi="Consolas" w:cs="Courier New"/>
          <w:color w:val="212529"/>
          <w:sz w:val="20"/>
          <w:szCs w:val="20"/>
          <w:shd w:val="clear" w:color="auto" w:fill="FFFFFF"/>
        </w:rPr>
        <w:t>.getToCity</w:t>
      </w:r>
      <w:proofErr w:type="spellEnd"/>
      <w:r w:rsidRPr="00106901">
        <w:rPr>
          <w:rFonts w:ascii="Consolas" w:eastAsia="Times New Roman" w:hAnsi="Consolas" w:cs="Courier New"/>
          <w:color w:val="212529"/>
          <w:sz w:val="20"/>
          <w:szCs w:val="20"/>
          <w:shd w:val="clear" w:color="auto" w:fill="FFFFFF"/>
        </w:rPr>
        <w:t>( ) == "LAS" );</w:t>
      </w:r>
    </w:p>
    <w:p w14:paraId="36F41AA7"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 xml:space="preserve">assert( </w:t>
      </w:r>
      <w:proofErr w:type="spellStart"/>
      <w:r w:rsidRPr="00106901">
        <w:rPr>
          <w:rFonts w:ascii="Consolas" w:eastAsia="Times New Roman" w:hAnsi="Consolas" w:cs="Courier New"/>
          <w:color w:val="212529"/>
          <w:sz w:val="20"/>
          <w:szCs w:val="20"/>
          <w:shd w:val="clear" w:color="auto" w:fill="FFFFFF"/>
        </w:rPr>
        <w:t>shortleg</w:t>
      </w:r>
      <w:proofErr w:type="gramEnd"/>
      <w:r w:rsidRPr="00106901">
        <w:rPr>
          <w:rFonts w:ascii="Consolas" w:eastAsia="Times New Roman" w:hAnsi="Consolas" w:cs="Courier New"/>
          <w:color w:val="212529"/>
          <w:sz w:val="20"/>
          <w:szCs w:val="20"/>
          <w:shd w:val="clear" w:color="auto" w:fill="FFFFFF"/>
        </w:rPr>
        <w:t>.getName</w:t>
      </w:r>
      <w:proofErr w:type="spellEnd"/>
      <w:r w:rsidRPr="00106901">
        <w:rPr>
          <w:rFonts w:ascii="Consolas" w:eastAsia="Times New Roman" w:hAnsi="Consolas" w:cs="Courier New"/>
          <w:color w:val="212529"/>
          <w:sz w:val="20"/>
          <w:szCs w:val="20"/>
          <w:shd w:val="clear" w:color="auto" w:fill="FFFFFF"/>
        </w:rPr>
        <w:t>( ) == "Howard" );</w:t>
      </w:r>
    </w:p>
    <w:p w14:paraId="4DAF5667"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assert( std::</w:t>
      </w:r>
      <w:proofErr w:type="spellStart"/>
      <w:proofErr w:type="gramEnd"/>
      <w:r w:rsidRPr="00106901">
        <w:rPr>
          <w:rFonts w:ascii="Consolas" w:eastAsia="Times New Roman" w:hAnsi="Consolas" w:cs="Courier New"/>
          <w:color w:val="212529"/>
          <w:sz w:val="20"/>
          <w:szCs w:val="20"/>
          <w:shd w:val="clear" w:color="auto" w:fill="FFFFFF"/>
        </w:rPr>
        <w:t>to_string</w:t>
      </w:r>
      <w:proofErr w:type="spellEnd"/>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shortleg.getCost</w:t>
      </w:r>
      <w:proofErr w:type="spellEnd"/>
      <w:r w:rsidRPr="00106901">
        <w:rPr>
          <w:rFonts w:ascii="Consolas" w:eastAsia="Times New Roman" w:hAnsi="Consolas" w:cs="Courier New"/>
          <w:color w:val="212529"/>
          <w:sz w:val="20"/>
          <w:szCs w:val="20"/>
          <w:shd w:val="clear" w:color="auto" w:fill="FFFFFF"/>
        </w:rPr>
        <w:t>( ) ) == "49.000000" );</w:t>
      </w:r>
    </w:p>
    <w:p w14:paraId="5A92902C"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assert( std::</w:t>
      </w:r>
      <w:proofErr w:type="spellStart"/>
      <w:proofErr w:type="gramEnd"/>
      <w:r w:rsidRPr="00106901">
        <w:rPr>
          <w:rFonts w:ascii="Consolas" w:eastAsia="Times New Roman" w:hAnsi="Consolas" w:cs="Courier New"/>
          <w:color w:val="212529"/>
          <w:sz w:val="20"/>
          <w:szCs w:val="20"/>
          <w:shd w:val="clear" w:color="auto" w:fill="FFFFFF"/>
        </w:rPr>
        <w:t>to_string</w:t>
      </w:r>
      <w:proofErr w:type="spellEnd"/>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shortleg.getMileage</w:t>
      </w:r>
      <w:proofErr w:type="spellEnd"/>
      <w:r w:rsidRPr="00106901">
        <w:rPr>
          <w:rFonts w:ascii="Consolas" w:eastAsia="Times New Roman" w:hAnsi="Consolas" w:cs="Courier New"/>
          <w:color w:val="212529"/>
          <w:sz w:val="20"/>
          <w:szCs w:val="20"/>
          <w:shd w:val="clear" w:color="auto" w:fill="FFFFFF"/>
        </w:rPr>
        <w:t>( ) ) == "285.000000" );</w:t>
      </w:r>
    </w:p>
    <w:p w14:paraId="43B1D142"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p>
    <w:p w14:paraId="17B5B2B0"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 account balance starts at zero...</w:t>
      </w:r>
    </w:p>
    <w:p w14:paraId="3094B805"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assert( std::</w:t>
      </w:r>
      <w:proofErr w:type="spellStart"/>
      <w:proofErr w:type="gramEnd"/>
      <w:r w:rsidRPr="00106901">
        <w:rPr>
          <w:rFonts w:ascii="Consolas" w:eastAsia="Times New Roman" w:hAnsi="Consolas" w:cs="Courier New"/>
          <w:color w:val="212529"/>
          <w:sz w:val="20"/>
          <w:szCs w:val="20"/>
          <w:shd w:val="clear" w:color="auto" w:fill="FFFFFF"/>
        </w:rPr>
        <w:t>to_string</w:t>
      </w:r>
      <w:proofErr w:type="spellEnd"/>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account.getBalance</w:t>
      </w:r>
      <w:proofErr w:type="spellEnd"/>
      <w:r w:rsidRPr="00106901">
        <w:rPr>
          <w:rFonts w:ascii="Consolas" w:eastAsia="Times New Roman" w:hAnsi="Consolas" w:cs="Courier New"/>
          <w:color w:val="212529"/>
          <w:sz w:val="20"/>
          <w:szCs w:val="20"/>
          <w:shd w:val="clear" w:color="auto" w:fill="FFFFFF"/>
        </w:rPr>
        <w:t>( ) ) == "0.000000" );</w:t>
      </w:r>
    </w:p>
    <w:p w14:paraId="5464667D"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 xml:space="preserve">assert( </w:t>
      </w:r>
      <w:proofErr w:type="spellStart"/>
      <w:r w:rsidRPr="00106901">
        <w:rPr>
          <w:rFonts w:ascii="Consolas" w:eastAsia="Times New Roman" w:hAnsi="Consolas" w:cs="Courier New"/>
          <w:color w:val="212529"/>
          <w:sz w:val="20"/>
          <w:szCs w:val="20"/>
          <w:shd w:val="clear" w:color="auto" w:fill="FFFFFF"/>
        </w:rPr>
        <w:t>account</w:t>
      </w:r>
      <w:proofErr w:type="gramEnd"/>
      <w:r w:rsidRPr="00106901">
        <w:rPr>
          <w:rFonts w:ascii="Consolas" w:eastAsia="Times New Roman" w:hAnsi="Consolas" w:cs="Courier New"/>
          <w:color w:val="212529"/>
          <w:sz w:val="20"/>
          <w:szCs w:val="20"/>
          <w:shd w:val="clear" w:color="auto" w:fill="FFFFFF"/>
        </w:rPr>
        <w:t>.getName</w:t>
      </w:r>
      <w:proofErr w:type="spellEnd"/>
      <w:r w:rsidRPr="00106901">
        <w:rPr>
          <w:rFonts w:ascii="Consolas" w:eastAsia="Times New Roman" w:hAnsi="Consolas" w:cs="Courier New"/>
          <w:color w:val="212529"/>
          <w:sz w:val="20"/>
          <w:szCs w:val="20"/>
          <w:shd w:val="clear" w:color="auto" w:fill="FFFFFF"/>
        </w:rPr>
        <w:t>( ) == "Howard" );</w:t>
      </w:r>
    </w:p>
    <w:p w14:paraId="2ABCBEF9"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 xml:space="preserve">assert( </w:t>
      </w:r>
      <w:proofErr w:type="spellStart"/>
      <w:r w:rsidRPr="00106901">
        <w:rPr>
          <w:rFonts w:ascii="Consolas" w:eastAsia="Times New Roman" w:hAnsi="Consolas" w:cs="Courier New"/>
          <w:color w:val="212529"/>
          <w:sz w:val="20"/>
          <w:szCs w:val="20"/>
          <w:shd w:val="clear" w:color="auto" w:fill="FFFFFF"/>
        </w:rPr>
        <w:t>account</w:t>
      </w:r>
      <w:proofErr w:type="gramEnd"/>
      <w:r w:rsidRPr="00106901">
        <w:rPr>
          <w:rFonts w:ascii="Consolas" w:eastAsia="Times New Roman" w:hAnsi="Consolas" w:cs="Courier New"/>
          <w:color w:val="212529"/>
          <w:sz w:val="20"/>
          <w:szCs w:val="20"/>
          <w:shd w:val="clear" w:color="auto" w:fill="FFFFFF"/>
        </w:rPr>
        <w:t>.canEarnFreeFlight</w:t>
      </w:r>
      <w:proofErr w:type="spellEnd"/>
      <w:r w:rsidRPr="00106901">
        <w:rPr>
          <w:rFonts w:ascii="Consolas" w:eastAsia="Times New Roman" w:hAnsi="Consolas" w:cs="Courier New"/>
          <w:color w:val="212529"/>
          <w:sz w:val="20"/>
          <w:szCs w:val="20"/>
          <w:shd w:val="clear" w:color="auto" w:fill="FFFFFF"/>
        </w:rPr>
        <w:t>( 3300.00 ) == false );</w:t>
      </w:r>
    </w:p>
    <w:p w14:paraId="25F73013"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p>
    <w:p w14:paraId="16FC05AC"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 flights add to an account balance</w:t>
      </w:r>
    </w:p>
    <w:p w14:paraId="5D7256DF"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 xml:space="preserve">assert( </w:t>
      </w:r>
      <w:proofErr w:type="spellStart"/>
      <w:r w:rsidRPr="00106901">
        <w:rPr>
          <w:rFonts w:ascii="Consolas" w:eastAsia="Times New Roman" w:hAnsi="Consolas" w:cs="Courier New"/>
          <w:color w:val="212529"/>
          <w:sz w:val="20"/>
          <w:szCs w:val="20"/>
          <w:shd w:val="clear" w:color="auto" w:fill="FFFFFF"/>
        </w:rPr>
        <w:t>account</w:t>
      </w:r>
      <w:proofErr w:type="gramEnd"/>
      <w:r w:rsidRPr="00106901">
        <w:rPr>
          <w:rFonts w:ascii="Consolas" w:eastAsia="Times New Roman" w:hAnsi="Consolas" w:cs="Courier New"/>
          <w:color w:val="212529"/>
          <w:sz w:val="20"/>
          <w:szCs w:val="20"/>
          <w:shd w:val="clear" w:color="auto" w:fill="FFFFFF"/>
        </w:rPr>
        <w:t>.addFlightToAccount</w:t>
      </w:r>
      <w:proofErr w:type="spellEnd"/>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shortleg</w:t>
      </w:r>
      <w:proofErr w:type="spellEnd"/>
      <w:r w:rsidRPr="00106901">
        <w:rPr>
          <w:rFonts w:ascii="Consolas" w:eastAsia="Times New Roman" w:hAnsi="Consolas" w:cs="Courier New"/>
          <w:color w:val="212529"/>
          <w:sz w:val="20"/>
          <w:szCs w:val="20"/>
          <w:shd w:val="clear" w:color="auto" w:fill="FFFFFF"/>
        </w:rPr>
        <w:t xml:space="preserve"> ) == true );  // returns true because the names match </w:t>
      </w:r>
    </w:p>
    <w:p w14:paraId="067B9C7B"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 xml:space="preserve">assert( </w:t>
      </w:r>
      <w:proofErr w:type="spellStart"/>
      <w:r w:rsidRPr="00106901">
        <w:rPr>
          <w:rFonts w:ascii="Consolas" w:eastAsia="Times New Roman" w:hAnsi="Consolas" w:cs="Courier New"/>
          <w:color w:val="212529"/>
          <w:sz w:val="20"/>
          <w:szCs w:val="20"/>
          <w:shd w:val="clear" w:color="auto" w:fill="FFFFFF"/>
        </w:rPr>
        <w:t>account</w:t>
      </w:r>
      <w:proofErr w:type="gramEnd"/>
      <w:r w:rsidRPr="00106901">
        <w:rPr>
          <w:rFonts w:ascii="Consolas" w:eastAsia="Times New Roman" w:hAnsi="Consolas" w:cs="Courier New"/>
          <w:color w:val="212529"/>
          <w:sz w:val="20"/>
          <w:szCs w:val="20"/>
          <w:shd w:val="clear" w:color="auto" w:fill="FFFFFF"/>
        </w:rPr>
        <w:t>.addFlightToAccount</w:t>
      </w:r>
      <w:proofErr w:type="spellEnd"/>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longleg</w:t>
      </w:r>
      <w:proofErr w:type="spellEnd"/>
      <w:r w:rsidRPr="00106901">
        <w:rPr>
          <w:rFonts w:ascii="Consolas" w:eastAsia="Times New Roman" w:hAnsi="Consolas" w:cs="Courier New"/>
          <w:color w:val="212529"/>
          <w:sz w:val="20"/>
          <w:szCs w:val="20"/>
          <w:shd w:val="clear" w:color="auto" w:fill="FFFFFF"/>
        </w:rPr>
        <w:t xml:space="preserve"> ) == true );   // returns true because the names match</w:t>
      </w:r>
    </w:p>
    <w:p w14:paraId="4F2ECAA3"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assert( std::</w:t>
      </w:r>
      <w:proofErr w:type="spellStart"/>
      <w:proofErr w:type="gramEnd"/>
      <w:r w:rsidRPr="00106901">
        <w:rPr>
          <w:rFonts w:ascii="Consolas" w:eastAsia="Times New Roman" w:hAnsi="Consolas" w:cs="Courier New"/>
          <w:color w:val="212529"/>
          <w:sz w:val="20"/>
          <w:szCs w:val="20"/>
          <w:shd w:val="clear" w:color="auto" w:fill="FFFFFF"/>
        </w:rPr>
        <w:t>to_string</w:t>
      </w:r>
      <w:proofErr w:type="spellEnd"/>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account.getBalance</w:t>
      </w:r>
      <w:proofErr w:type="spellEnd"/>
      <w:r w:rsidRPr="00106901">
        <w:rPr>
          <w:rFonts w:ascii="Consolas" w:eastAsia="Times New Roman" w:hAnsi="Consolas" w:cs="Courier New"/>
          <w:color w:val="212529"/>
          <w:sz w:val="20"/>
          <w:szCs w:val="20"/>
          <w:shd w:val="clear" w:color="auto" w:fill="FFFFFF"/>
        </w:rPr>
        <w:t xml:space="preserve">( ) ) == "3085.000000" ); </w:t>
      </w:r>
    </w:p>
    <w:p w14:paraId="5120B2A5"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 free flights reduce an account balance</w:t>
      </w:r>
    </w:p>
    <w:p w14:paraId="6E723F34"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if (</w:t>
      </w:r>
      <w:proofErr w:type="spellStart"/>
      <w:proofErr w:type="gramStart"/>
      <w:r w:rsidRPr="00106901">
        <w:rPr>
          <w:rFonts w:ascii="Consolas" w:eastAsia="Times New Roman" w:hAnsi="Consolas" w:cs="Courier New"/>
          <w:color w:val="212529"/>
          <w:sz w:val="20"/>
          <w:szCs w:val="20"/>
          <w:shd w:val="clear" w:color="auto" w:fill="FFFFFF"/>
        </w:rPr>
        <w:t>account.canEarnFreeFlight</w:t>
      </w:r>
      <w:proofErr w:type="spellEnd"/>
      <w:proofErr w:type="gramEnd"/>
      <w:r w:rsidRPr="00106901">
        <w:rPr>
          <w:rFonts w:ascii="Consolas" w:eastAsia="Times New Roman" w:hAnsi="Consolas" w:cs="Courier New"/>
          <w:color w:val="212529"/>
          <w:sz w:val="20"/>
          <w:szCs w:val="20"/>
          <w:shd w:val="clear" w:color="auto" w:fill="FFFFFF"/>
        </w:rPr>
        <w:t>( 285 ))</w:t>
      </w:r>
    </w:p>
    <w:p w14:paraId="2FEF90DF"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
    <w:p w14:paraId="149592E8"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 xml:space="preserve">assert( </w:t>
      </w:r>
      <w:proofErr w:type="spellStart"/>
      <w:r w:rsidRPr="00106901">
        <w:rPr>
          <w:rFonts w:ascii="Consolas" w:eastAsia="Times New Roman" w:hAnsi="Consolas" w:cs="Courier New"/>
          <w:color w:val="212529"/>
          <w:sz w:val="20"/>
          <w:szCs w:val="20"/>
          <w:shd w:val="clear" w:color="auto" w:fill="FFFFFF"/>
        </w:rPr>
        <w:t>account</w:t>
      </w:r>
      <w:proofErr w:type="gramEnd"/>
      <w:r w:rsidRPr="00106901">
        <w:rPr>
          <w:rFonts w:ascii="Consolas" w:eastAsia="Times New Roman" w:hAnsi="Consolas" w:cs="Courier New"/>
          <w:color w:val="212529"/>
          <w:sz w:val="20"/>
          <w:szCs w:val="20"/>
          <w:shd w:val="clear" w:color="auto" w:fill="FFFFFF"/>
        </w:rPr>
        <w:t>.freeFlight</w:t>
      </w:r>
      <w:proofErr w:type="spellEnd"/>
      <w:r w:rsidRPr="00106901">
        <w:rPr>
          <w:rFonts w:ascii="Consolas" w:eastAsia="Times New Roman" w:hAnsi="Consolas" w:cs="Courier New"/>
          <w:color w:val="212529"/>
          <w:sz w:val="20"/>
          <w:szCs w:val="20"/>
          <w:shd w:val="clear" w:color="auto" w:fill="FFFFFF"/>
        </w:rPr>
        <w:t>( "LAS", "LAX", 285, sample ) == true );</w:t>
      </w:r>
    </w:p>
    <w:p w14:paraId="4931843B"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 Howard earned a free flight...</w:t>
      </w:r>
    </w:p>
    <w:p w14:paraId="0BAA9CE2"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 xml:space="preserve">assert( </w:t>
      </w:r>
      <w:proofErr w:type="spellStart"/>
      <w:r w:rsidRPr="00106901">
        <w:rPr>
          <w:rFonts w:ascii="Consolas" w:eastAsia="Times New Roman" w:hAnsi="Consolas" w:cs="Courier New"/>
          <w:color w:val="212529"/>
          <w:sz w:val="20"/>
          <w:szCs w:val="20"/>
          <w:shd w:val="clear" w:color="auto" w:fill="FFFFFF"/>
        </w:rPr>
        <w:t>sample</w:t>
      </w:r>
      <w:proofErr w:type="gramEnd"/>
      <w:r w:rsidRPr="00106901">
        <w:rPr>
          <w:rFonts w:ascii="Consolas" w:eastAsia="Times New Roman" w:hAnsi="Consolas" w:cs="Courier New"/>
          <w:color w:val="212529"/>
          <w:sz w:val="20"/>
          <w:szCs w:val="20"/>
          <w:shd w:val="clear" w:color="auto" w:fill="FFFFFF"/>
        </w:rPr>
        <w:t>.getName</w:t>
      </w:r>
      <w:proofErr w:type="spellEnd"/>
      <w:r w:rsidRPr="00106901">
        <w:rPr>
          <w:rFonts w:ascii="Consolas" w:eastAsia="Times New Roman" w:hAnsi="Consolas" w:cs="Courier New"/>
          <w:color w:val="212529"/>
          <w:sz w:val="20"/>
          <w:szCs w:val="20"/>
          <w:shd w:val="clear" w:color="auto" w:fill="FFFFFF"/>
        </w:rPr>
        <w:t>( ) == "Howard" );</w:t>
      </w:r>
    </w:p>
    <w:p w14:paraId="2B514E96"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lastRenderedPageBreak/>
        <w:t xml:space="preserve">               </w:t>
      </w:r>
      <w:proofErr w:type="gramStart"/>
      <w:r w:rsidRPr="00106901">
        <w:rPr>
          <w:rFonts w:ascii="Consolas" w:eastAsia="Times New Roman" w:hAnsi="Consolas" w:cs="Courier New"/>
          <w:color w:val="212529"/>
          <w:sz w:val="20"/>
          <w:szCs w:val="20"/>
          <w:shd w:val="clear" w:color="auto" w:fill="FFFFFF"/>
        </w:rPr>
        <w:t>assert( std::</w:t>
      </w:r>
      <w:proofErr w:type="spellStart"/>
      <w:proofErr w:type="gramEnd"/>
      <w:r w:rsidRPr="00106901">
        <w:rPr>
          <w:rFonts w:ascii="Consolas" w:eastAsia="Times New Roman" w:hAnsi="Consolas" w:cs="Courier New"/>
          <w:color w:val="212529"/>
          <w:sz w:val="20"/>
          <w:szCs w:val="20"/>
          <w:shd w:val="clear" w:color="auto" w:fill="FFFFFF"/>
        </w:rPr>
        <w:t>to_string</w:t>
      </w:r>
      <w:proofErr w:type="spellEnd"/>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sample.getCost</w:t>
      </w:r>
      <w:proofErr w:type="spellEnd"/>
      <w:r w:rsidRPr="00106901">
        <w:rPr>
          <w:rFonts w:ascii="Consolas" w:eastAsia="Times New Roman" w:hAnsi="Consolas" w:cs="Courier New"/>
          <w:color w:val="212529"/>
          <w:sz w:val="20"/>
          <w:szCs w:val="20"/>
          <w:shd w:val="clear" w:color="auto" w:fill="FFFFFF"/>
        </w:rPr>
        <w:t>( ) ) == "0.000000" );</w:t>
      </w:r>
    </w:p>
    <w:p w14:paraId="6940AB14"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 xml:space="preserve">assert( </w:t>
      </w:r>
      <w:proofErr w:type="spellStart"/>
      <w:r w:rsidRPr="00106901">
        <w:rPr>
          <w:rFonts w:ascii="Consolas" w:eastAsia="Times New Roman" w:hAnsi="Consolas" w:cs="Courier New"/>
          <w:color w:val="212529"/>
          <w:sz w:val="20"/>
          <w:szCs w:val="20"/>
          <w:shd w:val="clear" w:color="auto" w:fill="FFFFFF"/>
        </w:rPr>
        <w:t>sample</w:t>
      </w:r>
      <w:proofErr w:type="gramEnd"/>
      <w:r w:rsidRPr="00106901">
        <w:rPr>
          <w:rFonts w:ascii="Consolas" w:eastAsia="Times New Roman" w:hAnsi="Consolas" w:cs="Courier New"/>
          <w:color w:val="212529"/>
          <w:sz w:val="20"/>
          <w:szCs w:val="20"/>
          <w:shd w:val="clear" w:color="auto" w:fill="FFFFFF"/>
        </w:rPr>
        <w:t>.getFromCity</w:t>
      </w:r>
      <w:proofErr w:type="spellEnd"/>
      <w:r w:rsidRPr="00106901">
        <w:rPr>
          <w:rFonts w:ascii="Consolas" w:eastAsia="Times New Roman" w:hAnsi="Consolas" w:cs="Courier New"/>
          <w:color w:val="212529"/>
          <w:sz w:val="20"/>
          <w:szCs w:val="20"/>
          <w:shd w:val="clear" w:color="auto" w:fill="FFFFFF"/>
        </w:rPr>
        <w:t>( ) == "LAS" );</w:t>
      </w:r>
    </w:p>
    <w:p w14:paraId="70F00F41"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 xml:space="preserve">assert( </w:t>
      </w:r>
      <w:proofErr w:type="spellStart"/>
      <w:r w:rsidRPr="00106901">
        <w:rPr>
          <w:rFonts w:ascii="Consolas" w:eastAsia="Times New Roman" w:hAnsi="Consolas" w:cs="Courier New"/>
          <w:color w:val="212529"/>
          <w:sz w:val="20"/>
          <w:szCs w:val="20"/>
          <w:shd w:val="clear" w:color="auto" w:fill="FFFFFF"/>
        </w:rPr>
        <w:t>sample</w:t>
      </w:r>
      <w:proofErr w:type="gramEnd"/>
      <w:r w:rsidRPr="00106901">
        <w:rPr>
          <w:rFonts w:ascii="Consolas" w:eastAsia="Times New Roman" w:hAnsi="Consolas" w:cs="Courier New"/>
          <w:color w:val="212529"/>
          <w:sz w:val="20"/>
          <w:szCs w:val="20"/>
          <w:shd w:val="clear" w:color="auto" w:fill="FFFFFF"/>
        </w:rPr>
        <w:t>.getToCity</w:t>
      </w:r>
      <w:proofErr w:type="spellEnd"/>
      <w:r w:rsidRPr="00106901">
        <w:rPr>
          <w:rFonts w:ascii="Consolas" w:eastAsia="Times New Roman" w:hAnsi="Consolas" w:cs="Courier New"/>
          <w:color w:val="212529"/>
          <w:sz w:val="20"/>
          <w:szCs w:val="20"/>
          <w:shd w:val="clear" w:color="auto" w:fill="FFFFFF"/>
        </w:rPr>
        <w:t>( ) == "LAX" );</w:t>
      </w:r>
    </w:p>
    <w:p w14:paraId="44862D85"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assert( std::</w:t>
      </w:r>
      <w:proofErr w:type="spellStart"/>
      <w:proofErr w:type="gramEnd"/>
      <w:r w:rsidRPr="00106901">
        <w:rPr>
          <w:rFonts w:ascii="Consolas" w:eastAsia="Times New Roman" w:hAnsi="Consolas" w:cs="Courier New"/>
          <w:color w:val="212529"/>
          <w:sz w:val="20"/>
          <w:szCs w:val="20"/>
          <w:shd w:val="clear" w:color="auto" w:fill="FFFFFF"/>
        </w:rPr>
        <w:t>to_string</w:t>
      </w:r>
      <w:proofErr w:type="spellEnd"/>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sample.getMileage</w:t>
      </w:r>
      <w:proofErr w:type="spellEnd"/>
      <w:r w:rsidRPr="00106901">
        <w:rPr>
          <w:rFonts w:ascii="Consolas" w:eastAsia="Times New Roman" w:hAnsi="Consolas" w:cs="Courier New"/>
          <w:color w:val="212529"/>
          <w:sz w:val="20"/>
          <w:szCs w:val="20"/>
          <w:shd w:val="clear" w:color="auto" w:fill="FFFFFF"/>
        </w:rPr>
        <w:t>( ) ) == "285.000000" );</w:t>
      </w:r>
    </w:p>
    <w:p w14:paraId="6A8D195C"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 account has been reduced for this free flight...</w:t>
      </w:r>
    </w:p>
    <w:p w14:paraId="4212DAA7"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assert( std::</w:t>
      </w:r>
      <w:proofErr w:type="spellStart"/>
      <w:proofErr w:type="gramEnd"/>
      <w:r w:rsidRPr="00106901">
        <w:rPr>
          <w:rFonts w:ascii="Consolas" w:eastAsia="Times New Roman" w:hAnsi="Consolas" w:cs="Courier New"/>
          <w:color w:val="212529"/>
          <w:sz w:val="20"/>
          <w:szCs w:val="20"/>
          <w:shd w:val="clear" w:color="auto" w:fill="FFFFFF"/>
        </w:rPr>
        <w:t>to_string</w:t>
      </w:r>
      <w:proofErr w:type="spellEnd"/>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account.getBalance</w:t>
      </w:r>
      <w:proofErr w:type="spellEnd"/>
      <w:r w:rsidRPr="00106901">
        <w:rPr>
          <w:rFonts w:ascii="Consolas" w:eastAsia="Times New Roman" w:hAnsi="Consolas" w:cs="Courier New"/>
          <w:color w:val="212529"/>
          <w:sz w:val="20"/>
          <w:szCs w:val="20"/>
          <w:shd w:val="clear" w:color="auto" w:fill="FFFFFF"/>
        </w:rPr>
        <w:t>( ) ) == "2800.000000" );</w:t>
      </w:r>
    </w:p>
    <w:p w14:paraId="685B18A6"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
    <w:p w14:paraId="09CD8C4C"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else </w:t>
      </w:r>
    </w:p>
    <w:p w14:paraId="2D8BF9FB"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
    <w:p w14:paraId="6E01D8C3"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assert( false</w:t>
      </w:r>
      <w:proofErr w:type="gramEnd"/>
      <w:r w:rsidRPr="00106901">
        <w:rPr>
          <w:rFonts w:ascii="Consolas" w:eastAsia="Times New Roman" w:hAnsi="Consolas" w:cs="Courier New"/>
          <w:color w:val="212529"/>
          <w:sz w:val="20"/>
          <w:szCs w:val="20"/>
          <w:shd w:val="clear" w:color="auto" w:fill="FFFFFF"/>
        </w:rPr>
        <w:t xml:space="preserve"> );  // there are enough miles in the account...</w:t>
      </w:r>
    </w:p>
    <w:p w14:paraId="57E5B516"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
    <w:p w14:paraId="2260FDC3"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 non-matching names are ignored</w:t>
      </w:r>
    </w:p>
    <w:p w14:paraId="7DF3E379"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PlaneFlight</w:t>
      </w:r>
      <w:proofErr w:type="spellEnd"/>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muffin( "</w:t>
      </w:r>
      <w:proofErr w:type="gramEnd"/>
      <w:r w:rsidRPr="00106901">
        <w:rPr>
          <w:rFonts w:ascii="Consolas" w:eastAsia="Times New Roman" w:hAnsi="Consolas" w:cs="Courier New"/>
          <w:color w:val="212529"/>
          <w:sz w:val="20"/>
          <w:szCs w:val="20"/>
          <w:shd w:val="clear" w:color="auto" w:fill="FFFFFF"/>
        </w:rPr>
        <w:t>Muffin", "LAX", "Doggie Heaven", 500, 500 );</w:t>
      </w:r>
    </w:p>
    <w:p w14:paraId="106A9DA9"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 xml:space="preserve">assert( </w:t>
      </w:r>
      <w:proofErr w:type="spellStart"/>
      <w:r w:rsidRPr="00106901">
        <w:rPr>
          <w:rFonts w:ascii="Consolas" w:eastAsia="Times New Roman" w:hAnsi="Consolas" w:cs="Courier New"/>
          <w:color w:val="212529"/>
          <w:sz w:val="20"/>
          <w:szCs w:val="20"/>
          <w:shd w:val="clear" w:color="auto" w:fill="FFFFFF"/>
        </w:rPr>
        <w:t>account</w:t>
      </w:r>
      <w:proofErr w:type="gramEnd"/>
      <w:r w:rsidRPr="00106901">
        <w:rPr>
          <w:rFonts w:ascii="Consolas" w:eastAsia="Times New Roman" w:hAnsi="Consolas" w:cs="Courier New"/>
          <w:color w:val="212529"/>
          <w:sz w:val="20"/>
          <w:szCs w:val="20"/>
          <w:shd w:val="clear" w:color="auto" w:fill="FFFFFF"/>
        </w:rPr>
        <w:t>.addFlightToAccount</w:t>
      </w:r>
      <w:proofErr w:type="spellEnd"/>
      <w:r w:rsidRPr="00106901">
        <w:rPr>
          <w:rFonts w:ascii="Consolas" w:eastAsia="Times New Roman" w:hAnsi="Consolas" w:cs="Courier New"/>
          <w:color w:val="212529"/>
          <w:sz w:val="20"/>
          <w:szCs w:val="20"/>
          <w:shd w:val="clear" w:color="auto" w:fill="FFFFFF"/>
        </w:rPr>
        <w:t>( muffin ) == false );</w:t>
      </w:r>
    </w:p>
    <w:p w14:paraId="652F03E1"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assert( std::</w:t>
      </w:r>
      <w:proofErr w:type="spellStart"/>
      <w:proofErr w:type="gramEnd"/>
      <w:r w:rsidRPr="00106901">
        <w:rPr>
          <w:rFonts w:ascii="Consolas" w:eastAsia="Times New Roman" w:hAnsi="Consolas" w:cs="Courier New"/>
          <w:color w:val="212529"/>
          <w:sz w:val="20"/>
          <w:szCs w:val="20"/>
          <w:shd w:val="clear" w:color="auto" w:fill="FFFFFF"/>
        </w:rPr>
        <w:t>to_string</w:t>
      </w:r>
      <w:proofErr w:type="spellEnd"/>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account.getBalance</w:t>
      </w:r>
      <w:proofErr w:type="spellEnd"/>
      <w:r w:rsidRPr="00106901">
        <w:rPr>
          <w:rFonts w:ascii="Consolas" w:eastAsia="Times New Roman" w:hAnsi="Consolas" w:cs="Courier New"/>
          <w:color w:val="212529"/>
          <w:sz w:val="20"/>
          <w:szCs w:val="20"/>
          <w:shd w:val="clear" w:color="auto" w:fill="FFFFFF"/>
        </w:rPr>
        <w:t>( ) ) == "2800.000000" );</w:t>
      </w:r>
    </w:p>
    <w:p w14:paraId="57B4C460"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spellStart"/>
      <w:r w:rsidRPr="00106901">
        <w:rPr>
          <w:rFonts w:ascii="Consolas" w:eastAsia="Times New Roman" w:hAnsi="Consolas" w:cs="Courier New"/>
          <w:color w:val="212529"/>
          <w:sz w:val="20"/>
          <w:szCs w:val="20"/>
          <w:shd w:val="clear" w:color="auto" w:fill="FFFFFF"/>
        </w:rPr>
        <w:t>cout</w:t>
      </w:r>
      <w:proofErr w:type="spellEnd"/>
      <w:r w:rsidRPr="00106901">
        <w:rPr>
          <w:rFonts w:ascii="Consolas" w:eastAsia="Times New Roman" w:hAnsi="Consolas" w:cs="Courier New"/>
          <w:color w:val="212529"/>
          <w:sz w:val="20"/>
          <w:szCs w:val="20"/>
          <w:shd w:val="clear" w:color="auto" w:fill="FFFFFF"/>
        </w:rPr>
        <w:t xml:space="preserve"> &lt;&lt; "all tests passed!" &lt;&lt; </w:t>
      </w:r>
      <w:proofErr w:type="spellStart"/>
      <w:proofErr w:type="gramStart"/>
      <w:r w:rsidRPr="00106901">
        <w:rPr>
          <w:rFonts w:ascii="Consolas" w:eastAsia="Times New Roman" w:hAnsi="Consolas" w:cs="Courier New"/>
          <w:color w:val="212529"/>
          <w:sz w:val="20"/>
          <w:szCs w:val="20"/>
          <w:shd w:val="clear" w:color="auto" w:fill="FFFFFF"/>
        </w:rPr>
        <w:t>endl</w:t>
      </w:r>
      <w:proofErr w:type="spellEnd"/>
      <w:r w:rsidRPr="00106901">
        <w:rPr>
          <w:rFonts w:ascii="Consolas" w:eastAsia="Times New Roman" w:hAnsi="Consolas" w:cs="Courier New"/>
          <w:color w:val="212529"/>
          <w:sz w:val="20"/>
          <w:szCs w:val="20"/>
          <w:shd w:val="clear" w:color="auto" w:fill="FFFFFF"/>
        </w:rPr>
        <w:t>;</w:t>
      </w:r>
      <w:proofErr w:type="gramEnd"/>
    </w:p>
    <w:p w14:paraId="4CDE7775"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roofErr w:type="gramStart"/>
      <w:r w:rsidRPr="00106901">
        <w:rPr>
          <w:rFonts w:ascii="Consolas" w:eastAsia="Times New Roman" w:hAnsi="Consolas" w:cs="Courier New"/>
          <w:color w:val="212529"/>
          <w:sz w:val="20"/>
          <w:szCs w:val="20"/>
          <w:shd w:val="clear" w:color="auto" w:fill="FFFFFF"/>
        </w:rPr>
        <w:t>return( 0</w:t>
      </w:r>
      <w:proofErr w:type="gramEnd"/>
      <w:r w:rsidRPr="00106901">
        <w:rPr>
          <w:rFonts w:ascii="Consolas" w:eastAsia="Times New Roman" w:hAnsi="Consolas" w:cs="Courier New"/>
          <w:color w:val="212529"/>
          <w:sz w:val="20"/>
          <w:szCs w:val="20"/>
          <w:shd w:val="clear" w:color="auto" w:fill="FFFFFF"/>
        </w:rPr>
        <w:t xml:space="preserve"> );</w:t>
      </w:r>
    </w:p>
    <w:p w14:paraId="0D99A284" w14:textId="77777777" w:rsidR="00106901" w:rsidRPr="00106901" w:rsidRDefault="00106901" w:rsidP="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Consolas" w:eastAsia="Times New Roman" w:hAnsi="Consolas" w:cs="Courier New"/>
          <w:color w:val="212529"/>
          <w:sz w:val="20"/>
          <w:szCs w:val="20"/>
          <w:shd w:val="clear" w:color="auto" w:fill="FFFFFF"/>
        </w:rPr>
      </w:pPr>
      <w:r w:rsidRPr="00106901">
        <w:rPr>
          <w:rFonts w:ascii="Consolas" w:eastAsia="Times New Roman" w:hAnsi="Consolas" w:cs="Courier New"/>
          <w:color w:val="212529"/>
          <w:sz w:val="20"/>
          <w:szCs w:val="20"/>
          <w:shd w:val="clear" w:color="auto" w:fill="FFFFFF"/>
        </w:rPr>
        <w:t xml:space="preserve">        }</w:t>
      </w:r>
    </w:p>
    <w:p w14:paraId="5F89AE3F" w14:textId="77777777" w:rsidR="009D1453" w:rsidRDefault="009D1453"/>
    <w:sectPr w:rsidR="009D14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AA6640"/>
    <w:multiLevelType w:val="multilevel"/>
    <w:tmpl w:val="E42CF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AxNTSzMDQ1N7EwtTRR0lEKTi0uzszPAykwqgUAZ3FFhSwAAAA="/>
  </w:docVars>
  <w:rsids>
    <w:rsidRoot w:val="00106901"/>
    <w:rsid w:val="00106901"/>
    <w:rsid w:val="009D1453"/>
    <w:rsid w:val="00E63A3B"/>
    <w:rsid w:val="00F27E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4B6FD"/>
  <w15:chartTrackingRefBased/>
  <w15:docId w15:val="{D28B7575-BDDC-4957-8EB4-D218ACBF7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10690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0690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0690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0690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0690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06901"/>
    <w:rPr>
      <w:b/>
      <w:bCs/>
    </w:rPr>
  </w:style>
  <w:style w:type="character" w:styleId="Hyperlink">
    <w:name w:val="Hyperlink"/>
    <w:basedOn w:val="DefaultParagraphFont"/>
    <w:uiPriority w:val="99"/>
    <w:semiHidden/>
    <w:unhideWhenUsed/>
    <w:rsid w:val="00106901"/>
    <w:rPr>
      <w:color w:val="0000FF"/>
      <w:u w:val="single"/>
    </w:rPr>
  </w:style>
  <w:style w:type="character" w:styleId="Emphasis">
    <w:name w:val="Emphasis"/>
    <w:basedOn w:val="DefaultParagraphFont"/>
    <w:uiPriority w:val="20"/>
    <w:qFormat/>
    <w:rsid w:val="00106901"/>
    <w:rPr>
      <w:i/>
      <w:iCs/>
    </w:rPr>
  </w:style>
  <w:style w:type="character" w:styleId="HTMLCode">
    <w:name w:val="HTML Code"/>
    <w:basedOn w:val="DefaultParagraphFont"/>
    <w:uiPriority w:val="99"/>
    <w:semiHidden/>
    <w:unhideWhenUsed/>
    <w:rsid w:val="00106901"/>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1069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06901"/>
    <w:rPr>
      <w:rFonts w:ascii="Courier New" w:eastAsia="Times New Roman" w:hAnsi="Courier New" w:cs="Courier New"/>
      <w:sz w:val="20"/>
      <w:szCs w:val="20"/>
    </w:rPr>
  </w:style>
  <w:style w:type="character" w:customStyle="1" w:styleId="s3">
    <w:name w:val="s3"/>
    <w:basedOn w:val="DefaultParagraphFont"/>
    <w:rsid w:val="00106901"/>
  </w:style>
  <w:style w:type="character" w:customStyle="1" w:styleId="s2">
    <w:name w:val="s2"/>
    <w:basedOn w:val="DefaultParagraphFont"/>
    <w:rsid w:val="00106901"/>
  </w:style>
  <w:style w:type="character" w:customStyle="1" w:styleId="s1">
    <w:name w:val="s1"/>
    <w:basedOn w:val="DefaultParagraphFont"/>
    <w:rsid w:val="00106901"/>
  </w:style>
  <w:style w:type="character" w:customStyle="1" w:styleId="s5">
    <w:name w:val="s5"/>
    <w:basedOn w:val="DefaultParagraphFont"/>
    <w:rsid w:val="00106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996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1631</Words>
  <Characters>8373</Characters>
  <Application>Microsoft Office Word</Application>
  <DocSecurity>0</DocSecurity>
  <Lines>194</Lines>
  <Paragraphs>129</Paragraphs>
  <ScaleCrop>false</ScaleCrop>
  <Company/>
  <LinksUpToDate>false</LinksUpToDate>
  <CharactersWithSpaces>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dc:creator>
  <cp:keywords/>
  <dc:description/>
  <cp:lastModifiedBy>Bruce</cp:lastModifiedBy>
  <cp:revision>2</cp:revision>
  <dcterms:created xsi:type="dcterms:W3CDTF">2021-03-06T15:30:00Z</dcterms:created>
  <dcterms:modified xsi:type="dcterms:W3CDTF">2021-03-06T15:30:00Z</dcterms:modified>
</cp:coreProperties>
</file>